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bookmarkStart w:id="0" w:name="_GoBack"/>
      <w:bookmarkEnd w:id="0"/>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1898324D" w:rsidR="00402B45" w:rsidRPr="00EC713A"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EC713A">
            <w:rPr>
              <w:rStyle w:val="Nzevakce"/>
              <w:b/>
            </w:rPr>
            <w:t>„</w:t>
          </w:r>
          <w:r w:rsidR="00EC713A" w:rsidRPr="00EC713A">
            <w:rPr>
              <w:rStyle w:val="Nzevakce"/>
              <w:b/>
            </w:rPr>
            <w:t>Rekonstrukce traťového úseku Kutná Hora (mimo) – Kolín (mimo)</w:t>
          </w:r>
        </w:sdtContent>
      </w:sdt>
    </w:p>
    <w:p w14:paraId="6A4B0D12" w14:textId="77777777" w:rsidR="00F422D3" w:rsidRPr="00EC713A" w:rsidRDefault="00F422D3" w:rsidP="00402B45">
      <w:pPr>
        <w:pStyle w:val="Titul2"/>
      </w:pPr>
    </w:p>
    <w:p w14:paraId="5C415DF4" w14:textId="77777777" w:rsidR="00F422D3" w:rsidRPr="00EC713A" w:rsidRDefault="00F422D3" w:rsidP="00B42F40">
      <w:pPr>
        <w:pStyle w:val="Nadpisbezsl1-2"/>
      </w:pPr>
      <w:r w:rsidRPr="00EC713A">
        <w:t>Smluvní strany:</w:t>
      </w:r>
    </w:p>
    <w:p w14:paraId="52BE417E" w14:textId="77777777" w:rsidR="00F422D3" w:rsidRPr="00EC713A" w:rsidRDefault="00F422D3" w:rsidP="00B42F40">
      <w:pPr>
        <w:pStyle w:val="Textbezodsazen"/>
        <w:spacing w:after="0"/>
        <w:rPr>
          <w:b/>
        </w:rPr>
      </w:pPr>
      <w:r w:rsidRPr="00EC713A">
        <w:rPr>
          <w:b/>
        </w:rPr>
        <w:t>Správa</w:t>
      </w:r>
      <w:r w:rsidR="00FB4272" w:rsidRPr="00EC713A">
        <w:rPr>
          <w:b/>
        </w:rPr>
        <w:t xml:space="preserve"> železnic</w:t>
      </w:r>
      <w:r w:rsidRPr="00EC713A">
        <w:rPr>
          <w:b/>
        </w:rPr>
        <w:t>, státní organizace</w:t>
      </w:r>
    </w:p>
    <w:p w14:paraId="67E34F2B" w14:textId="77777777" w:rsidR="00F422D3" w:rsidRPr="00EC713A" w:rsidRDefault="00F422D3" w:rsidP="00B42F40">
      <w:pPr>
        <w:pStyle w:val="Textbezodsazen"/>
        <w:spacing w:after="0"/>
      </w:pPr>
      <w:r w:rsidRPr="00EC713A">
        <w:t xml:space="preserve">se sídlem: Dlážděná 1003/7, 110 00 Praha 1 - Nové Město </w:t>
      </w:r>
    </w:p>
    <w:p w14:paraId="16612101" w14:textId="77777777" w:rsidR="00F422D3" w:rsidRPr="00EC713A" w:rsidRDefault="00F422D3" w:rsidP="00B42F40">
      <w:pPr>
        <w:pStyle w:val="Textbezodsazen"/>
        <w:spacing w:after="0"/>
      </w:pPr>
      <w:r w:rsidRPr="00EC713A">
        <w:t>IČO: 70994234 DIČ: CZ70994234</w:t>
      </w:r>
    </w:p>
    <w:p w14:paraId="273BEAEC" w14:textId="77777777" w:rsidR="00F422D3" w:rsidRPr="00EC713A" w:rsidRDefault="00F422D3" w:rsidP="00B42F40">
      <w:pPr>
        <w:pStyle w:val="Textbezodsazen"/>
        <w:spacing w:after="0"/>
      </w:pPr>
      <w:r w:rsidRPr="00EC713A">
        <w:t>zapsaná v obchodním rejstříku vedeném Městským soudem v Praze,</w:t>
      </w:r>
    </w:p>
    <w:p w14:paraId="40B0251E" w14:textId="77777777" w:rsidR="00F422D3" w:rsidRPr="00EC713A" w:rsidRDefault="00F422D3" w:rsidP="00B42F40">
      <w:pPr>
        <w:pStyle w:val="Textbezodsazen"/>
        <w:spacing w:after="0"/>
      </w:pPr>
      <w:r w:rsidRPr="00EC713A">
        <w:t>spisová značka A 48384</w:t>
      </w:r>
    </w:p>
    <w:p w14:paraId="408CD161" w14:textId="77777777" w:rsidR="00F422D3" w:rsidRPr="00EC713A" w:rsidRDefault="00F422D3" w:rsidP="00B42F40">
      <w:pPr>
        <w:pStyle w:val="Textbezodsazen"/>
        <w:spacing w:after="0"/>
      </w:pPr>
      <w:r w:rsidRPr="00EC713A">
        <w:t xml:space="preserve">zastoupena: Ing. Mojmírem Nejezchlebem, náměstkem GŘ pro modernizaci dráhy </w:t>
      </w:r>
    </w:p>
    <w:p w14:paraId="75495C23" w14:textId="77777777" w:rsidR="00F422D3" w:rsidRPr="00EC713A" w:rsidRDefault="00F422D3" w:rsidP="00B42F40">
      <w:pPr>
        <w:pStyle w:val="Textbezodsazen"/>
      </w:pPr>
      <w:r w:rsidRPr="00EC713A">
        <w:t>na základě Pověření č. 2372 ze dne 26. 2. 2018</w:t>
      </w:r>
    </w:p>
    <w:p w14:paraId="1A60AC1E" w14:textId="77777777" w:rsidR="00F422D3" w:rsidRPr="00EC713A" w:rsidRDefault="00F422D3" w:rsidP="00B42F40">
      <w:pPr>
        <w:pStyle w:val="Textbezodsazen"/>
        <w:spacing w:after="0"/>
        <w:rPr>
          <w:rStyle w:val="Zdraznnjemn"/>
          <w:b/>
          <w:iCs w:val="0"/>
          <w:color w:val="auto"/>
        </w:rPr>
      </w:pPr>
      <w:r w:rsidRPr="00EC713A">
        <w:rPr>
          <w:rStyle w:val="Zdraznnjemn"/>
          <w:b/>
          <w:iCs w:val="0"/>
          <w:color w:val="auto"/>
        </w:rPr>
        <w:t xml:space="preserve">Korespondenční adresa: </w:t>
      </w:r>
    </w:p>
    <w:p w14:paraId="09B7C90D" w14:textId="77777777" w:rsidR="00F422D3" w:rsidRPr="00EC713A" w:rsidRDefault="00F422D3" w:rsidP="00B42F40">
      <w:pPr>
        <w:pStyle w:val="Textbezodsazen"/>
        <w:spacing w:after="0"/>
      </w:pPr>
      <w:r w:rsidRPr="00EC713A">
        <w:t>Správa</w:t>
      </w:r>
      <w:r w:rsidR="00FB4272" w:rsidRPr="00EC713A">
        <w:t xml:space="preserve"> železnic</w:t>
      </w:r>
      <w:r w:rsidRPr="00EC713A">
        <w:t>, státní organizace</w:t>
      </w:r>
    </w:p>
    <w:p w14:paraId="6AA8BC81" w14:textId="4306B998" w:rsidR="00F422D3" w:rsidRDefault="00F422D3" w:rsidP="00B42F40">
      <w:pPr>
        <w:pStyle w:val="Textbezodsazen"/>
      </w:pPr>
      <w:r w:rsidRPr="00EC713A">
        <w:t>Stavební správa západ,</w:t>
      </w:r>
      <w:r w:rsidR="00EC713A" w:rsidRPr="00EC713A">
        <w:t xml:space="preserve"> Ke Štvanici 656/3, 186 00 Praha 8 - Karlín</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52920E37" w:rsidR="00F422D3" w:rsidRDefault="00F422D3" w:rsidP="00B42F40">
      <w:pPr>
        <w:pStyle w:val="Textbezodsazen"/>
      </w:pPr>
      <w:r>
        <w:t xml:space="preserve">ISPROFOND: </w:t>
      </w:r>
      <w:r w:rsidRPr="00A707F2">
        <w:t>5</w:t>
      </w:r>
      <w:r w:rsidR="00EC713A" w:rsidRPr="00A707F2">
        <w:t>213520035</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0BF1C252" w:rsidR="003F5723" w:rsidRPr="00E32F3B" w:rsidRDefault="003F5723" w:rsidP="00E32F3B">
      <w:pPr>
        <w:spacing w:after="240" w:line="264" w:lineRule="auto"/>
        <w:rPr>
          <w:rStyle w:val="Tun"/>
          <w:sz w:val="18"/>
          <w:szCs w:val="18"/>
        </w:rPr>
      </w:pPr>
      <w:r w:rsidRPr="003F5723">
        <w:rPr>
          <w:rStyle w:val="Tun"/>
        </w:rPr>
        <w:t>Smluvní strany, vědomy si svých závazků v</w:t>
      </w:r>
      <w:r w:rsidR="00D562DC">
        <w:rPr>
          <w:rStyle w:val="Tun"/>
        </w:rPr>
        <w:t> </w:t>
      </w:r>
      <w:r w:rsidRPr="003F5723">
        <w:rPr>
          <w:rStyle w:val="Tun"/>
        </w:rPr>
        <w:t>této Smlouvě obsažených a s</w:t>
      </w:r>
      <w:r w:rsidR="00D562DC">
        <w:rPr>
          <w:rStyle w:val="Tun"/>
        </w:rPr>
        <w:t> </w:t>
      </w:r>
      <w:r w:rsidRPr="003F5723">
        <w:rPr>
          <w:rStyle w:val="Tun"/>
        </w:rPr>
        <w:t>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52D3F6CF" w:rsidR="003F5723" w:rsidRDefault="003F5723" w:rsidP="00F56B40">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F56B40">
        <w:t xml:space="preserve">Rekonstrukce </w:t>
      </w:r>
      <w:r w:rsidR="00F56B40" w:rsidRPr="00F56B40">
        <w:t>traťového úseku Kutná Hora (mimo) – Kolín (mimo)</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4EBCF5C" w14:textId="6B814965" w:rsidR="006F6E10" w:rsidRDefault="003F5723" w:rsidP="00C22047">
      <w:pPr>
        <w:pStyle w:val="Text1-1"/>
        <w:numPr>
          <w:ilvl w:val="0"/>
          <w:numId w:val="0"/>
        </w:numPr>
        <w:ind w:left="737"/>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w:t>
      </w:r>
      <w:r w:rsidR="005923F7">
        <w:t> </w:t>
      </w:r>
      <w:r>
        <w:t>ochrany zdraví při práci, ve znění pozdějších předpisů, dle specifikace uvedené v Příloze č. 3 písm. b) Všeobecné technické podmínky.</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478E3BC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4C1C86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369783C7" w14:textId="77777777" w:rsidR="006A57A4" w:rsidRPr="003F5723" w:rsidRDefault="006A57A4" w:rsidP="003F5723">
      <w:pPr>
        <w:pStyle w:val="Textbezslovn"/>
        <w:rPr>
          <w:rStyle w:val="Tun"/>
        </w:rPr>
      </w:pP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lastRenderedPageBreak/>
        <w:t>Ust</w:t>
      </w:r>
      <w:proofErr w:type="spellEnd"/>
      <w:r>
        <w:t>. § 2605 odst. 1 občanského zákoníku se nepoužije. Dílo je provedeno tehdy, je-li dokončeno řádně a včas a Objednatelem převzato sjednaným způsobem.</w:t>
      </w:r>
    </w:p>
    <w:p w14:paraId="3A8BAF95" w14:textId="287FEB6E" w:rsidR="003F5723" w:rsidRPr="00ED0187" w:rsidRDefault="003F5723" w:rsidP="00D562DC">
      <w:pPr>
        <w:pStyle w:val="Text1-1"/>
      </w:pPr>
      <w:r>
        <w:t xml:space="preserve">Místem plnění DSP a PDPS je: </w:t>
      </w:r>
      <w:r w:rsidRPr="006F6E10">
        <w:t xml:space="preserve">Stavební správa </w:t>
      </w:r>
      <w:r w:rsidR="00D562DC">
        <w:t>západ,</w:t>
      </w:r>
      <w:r w:rsidR="00D562DC" w:rsidRPr="00D562DC">
        <w:t xml:space="preserve"> Ke Štvanici 656/3, 186 00 Praha 8 - Karlín</w:t>
      </w:r>
      <w:r w:rsidR="000E2ED0" w:rsidRPr="00ED0187">
        <w:t>.</w:t>
      </w:r>
    </w:p>
    <w:p w14:paraId="1BDBAB17" w14:textId="489B64D7" w:rsidR="003F5723" w:rsidRDefault="003F5723" w:rsidP="00960E25">
      <w:pPr>
        <w:pStyle w:val="Text1-1"/>
      </w:pPr>
      <w:r>
        <w:t>Místem výkonu autorského dozoru je místo realizace stavby, popř. další místa určená Objednatelem.</w:t>
      </w:r>
    </w:p>
    <w:p w14:paraId="77C9C74E" w14:textId="77777777" w:rsidR="00960E25" w:rsidRDefault="00960E25" w:rsidP="00960E25">
      <w:pPr>
        <w:pStyle w:val="Text1-1"/>
        <w:numPr>
          <w:ilvl w:val="0"/>
          <w:numId w:val="0"/>
        </w:numPr>
        <w:ind w:left="737"/>
      </w:pPr>
    </w:p>
    <w:p w14:paraId="553F6187" w14:textId="77777777" w:rsidR="003F5723" w:rsidRDefault="003F5723" w:rsidP="003F5723">
      <w:pPr>
        <w:pStyle w:val="Nadpis1-1"/>
      </w:pPr>
      <w:r>
        <w:t>OSTATNÍ USTANOVENÍ</w:t>
      </w:r>
    </w:p>
    <w:p w14:paraId="7B8D5F84" w14:textId="602328E8"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15DE58CE" w14:textId="3D499E27" w:rsidR="00277C7C" w:rsidRPr="00ED0187" w:rsidRDefault="00277C7C" w:rsidP="006E0B06">
      <w:pPr>
        <w:pStyle w:val="Text1-1"/>
        <w:numPr>
          <w:ilvl w:val="1"/>
          <w:numId w:val="5"/>
        </w:numPr>
        <w:rPr>
          <w:rFonts w:eastAsia="Times New Roman" w:cs="Times New Roman"/>
          <w:sz w:val="20"/>
          <w:szCs w:val="20"/>
        </w:rPr>
      </w:pPr>
      <w:r w:rsidRPr="00ED0187">
        <w:t>Objednatel si vyhrazuje požadavek, že autorský dozor bude v průběhu realizace Stavby zajištěn osobou (osobami) disponující</w:t>
      </w:r>
      <w:r w:rsidR="00DE5805">
        <w:t xml:space="preserve"> (mi) elektronickým podpisem.</w:t>
      </w:r>
    </w:p>
    <w:p w14:paraId="0E018226" w14:textId="35272EFE" w:rsidR="00277C7C" w:rsidRPr="00ED0187" w:rsidRDefault="00277C7C" w:rsidP="006E0B06">
      <w:pPr>
        <w:pStyle w:val="Text1-1"/>
        <w:numPr>
          <w:ilvl w:val="1"/>
          <w:numId w:val="5"/>
        </w:numPr>
        <w:rPr>
          <w:rFonts w:eastAsia="Times New Roman" w:cs="Times New Roman"/>
          <w:sz w:val="20"/>
          <w:szCs w:val="20"/>
        </w:rPr>
      </w:pPr>
      <w:r w:rsidRPr="00ED0187">
        <w:t xml:space="preserve">Zhotovitel se zavazuje, že v Díle nezvýhodní ani neznevýhodní určité dodavatele nebo výrobky tím, že technické podmínky dle § 89 </w:t>
      </w:r>
      <w:proofErr w:type="gramStart"/>
      <w:r w:rsidRPr="00ED0187">
        <w:t>odst.1 zákona</w:t>
      </w:r>
      <w:proofErr w:type="gramEnd"/>
      <w:r w:rsidRPr="00ED0187">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664CB8AF"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EC010E" w14:textId="2DC32B3B" w:rsidR="00406C51" w:rsidRPr="00F035CE" w:rsidRDefault="00406C51" w:rsidP="006E0B06">
      <w:pPr>
        <w:pStyle w:val="Text1-1"/>
        <w:numPr>
          <w:ilvl w:val="1"/>
          <w:numId w:val="5"/>
        </w:numPr>
        <w:rPr>
          <w:rFonts w:eastAsia="Times New Roman" w:cs="Times New Roman"/>
          <w:color w:val="00B050"/>
        </w:rPr>
      </w:pPr>
      <w:r w:rsidRPr="00ED0187">
        <w:rPr>
          <w:rFonts w:eastAsia="Times New Roman" w:cs="Times New Roman"/>
        </w:rPr>
        <w:t>Sociálně a environmentálně odpovědné zadávání</w:t>
      </w:r>
      <w:r w:rsidR="00B56004" w:rsidRPr="00F56B40">
        <w:rPr>
          <w:rFonts w:eastAsia="Times New Roman" w:cs="Times New Roman"/>
        </w:rPr>
        <w:t>,</w:t>
      </w:r>
      <w:r w:rsidR="00DE5805" w:rsidRPr="00F56B40">
        <w:rPr>
          <w:rFonts w:eastAsia="Times New Roman" w:cs="Times New Roman"/>
        </w:rPr>
        <w:t xml:space="preserve"> inovace.</w:t>
      </w:r>
    </w:p>
    <w:p w14:paraId="652B0707" w14:textId="77777777" w:rsidR="00F035CE" w:rsidRPr="00B56004" w:rsidRDefault="00F035CE" w:rsidP="00F035CE">
      <w:pPr>
        <w:pStyle w:val="Text1-1"/>
        <w:numPr>
          <w:ilvl w:val="0"/>
          <w:numId w:val="0"/>
        </w:numPr>
        <w:ind w:left="737"/>
        <w:rPr>
          <w:rFonts w:eastAsia="Times New Roman" w:cs="Times New Roman"/>
          <w:color w:val="00B050"/>
        </w:rPr>
      </w:pP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0B3E7148" w:rsidR="00406C51" w:rsidRPr="00ED0187" w:rsidRDefault="00406C51" w:rsidP="00F035CE">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t>7</w:t>
      </w:r>
      <w:r w:rsidRPr="00ED0187">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t>odst.4.</w:t>
      </w:r>
      <w:r w:rsidR="00433CD6" w:rsidRPr="00ED0187">
        <w:t>7</w:t>
      </w:r>
      <w:r w:rsidRPr="00ED0187">
        <w:t>.1</w:t>
      </w:r>
      <w:proofErr w:type="gramEnd"/>
      <w:r w:rsidRPr="00ED0187">
        <w:t xml:space="preserve"> této Smlouvy. </w:t>
      </w:r>
    </w:p>
    <w:p w14:paraId="57371BDA" w14:textId="62FA777A" w:rsidR="00406C51" w:rsidRPr="00ED0187" w:rsidRDefault="00406C51" w:rsidP="00C638C4">
      <w:pPr>
        <w:pStyle w:val="Text1-2"/>
        <w:ind w:hanging="795"/>
      </w:pPr>
      <w:r w:rsidRPr="00ED0187">
        <w:rPr>
          <w:rFonts w:eastAsia="Times New Roman" w:cs="Times New Roman"/>
        </w:rPr>
        <w:lastRenderedPageBreak/>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78346A82" w14:textId="1067AEC1" w:rsidR="00406C51" w:rsidRPr="00DE5805" w:rsidRDefault="00406C51" w:rsidP="00F56B40">
      <w:pPr>
        <w:pStyle w:val="Text1-2"/>
        <w:ind w:hanging="795"/>
        <w:rPr>
          <w:rFonts w:eastAsia="Times New Roman" w:cs="Times New Roman"/>
        </w:rPr>
      </w:pPr>
      <w:r w:rsidRPr="00DE5805">
        <w:rPr>
          <w:rFonts w:eastAsia="Times New Roman" w:cs="Times New Roman"/>
        </w:rPr>
        <w:t>Zhotovitel se zavazuje, že v průběhu plnění Díla v rozsahu DSP a PDPS  umožní v souvislosti s plněním Díla provedení studentské exkurze, a to v kancelářích Zhotovitele nebo při provádění pr</w:t>
      </w:r>
      <w:r w:rsidR="00F3277F" w:rsidRPr="00DE5805">
        <w:rPr>
          <w:rFonts w:eastAsia="Times New Roman" w:cs="Times New Roman"/>
        </w:rPr>
        <w:t>ojekčních či průzkumných prací</w:t>
      </w:r>
      <w:r w:rsidRPr="00DE5805">
        <w:rPr>
          <w:rFonts w:eastAsia="Times New Roman" w:cs="Times New Roman"/>
        </w:rPr>
        <w:t xml:space="preserve"> přímo na budoucím staveništi. </w:t>
      </w:r>
      <w:r w:rsidR="00DE5805" w:rsidRPr="00F56B40">
        <w:rPr>
          <w:rFonts w:eastAsia="Times New Roman" w:cs="Times New Roman"/>
        </w:rPr>
        <w:t>Podrobnosti k provedení exkurze</w:t>
      </w:r>
      <w:r w:rsidR="00E54AD9" w:rsidRPr="00F56B40">
        <w:rPr>
          <w:rFonts w:eastAsia="Times New Roman" w:cs="Times New Roman"/>
        </w:rPr>
        <w:t xml:space="preserve"> jsou uvedeny v Obchodních podmínkách.</w:t>
      </w:r>
    </w:p>
    <w:p w14:paraId="4F85BFAD" w14:textId="657D38FE" w:rsidR="00406C51" w:rsidRPr="00ED0187" w:rsidRDefault="00406C51" w:rsidP="00D968EB">
      <w:pPr>
        <w:pStyle w:val="Text1-2"/>
        <w:ind w:hanging="795"/>
        <w:rPr>
          <w:rFonts w:eastAsia="Times New Roman" w:cs="Times New Roman"/>
        </w:rPr>
      </w:pPr>
      <w:r w:rsidRPr="00ED0187">
        <w:rPr>
          <w:rFonts w:eastAsia="Times New Roman" w:cs="Times New Roman"/>
        </w:rPr>
        <w:t>O provedené exkurzi je Zhotovitel povinen informovat Objednatele písemnou zprávou nejpozději do 14 dnů od konání exkurze. Zpráva musí obsahovat sdělení o škole, předmětu exkurze, čase konání a počtu účastníků.</w:t>
      </w:r>
    </w:p>
    <w:p w14:paraId="0E3E501D" w14:textId="18455F33" w:rsidR="00B56004" w:rsidRDefault="00EF59BC" w:rsidP="00D968EB">
      <w:pPr>
        <w:pStyle w:val="Text1-2"/>
        <w:ind w:hanging="795"/>
        <w:rPr>
          <w:rFonts w:eastAsia="Times New Roman" w:cs="Times New Roman"/>
        </w:rPr>
      </w:pPr>
      <w:r w:rsidRPr="00C638C4">
        <w:rPr>
          <w:rFonts w:eastAsia="Times New Roman" w:cs="Times New Roman"/>
        </w:rPr>
        <w:t xml:space="preserve">Zhotovitel bude </w:t>
      </w:r>
      <w:r w:rsidR="00406C51" w:rsidRPr="00C638C4">
        <w:rPr>
          <w:rFonts w:eastAsia="Times New Roman" w:cs="Times New Roman"/>
        </w:rPr>
        <w:t xml:space="preserve">požadovat v Projektové dokumentaci recyklaci kameniva vyzískávaného z kolejového lože. Bližší specifikace je uvedena v </w:t>
      </w:r>
      <w:r w:rsidR="00406C51" w:rsidRPr="00F035CE">
        <w:rPr>
          <w:rFonts w:eastAsia="Times New Roman" w:cs="Times New Roman"/>
        </w:rPr>
        <w:t>odst.</w:t>
      </w:r>
      <w:r w:rsidR="00612107" w:rsidRPr="00F035CE">
        <w:rPr>
          <w:rFonts w:eastAsia="Times New Roman" w:cs="Times New Roman"/>
        </w:rPr>
        <w:t xml:space="preserve">5.6.23 </w:t>
      </w:r>
      <w:r w:rsidR="00406C51" w:rsidRPr="00C638C4">
        <w:rPr>
          <w:rFonts w:eastAsia="Times New Roman" w:cs="Times New Roman"/>
        </w:rPr>
        <w:t xml:space="preserve">přílohy </w:t>
      </w:r>
      <w:proofErr w:type="gramStart"/>
      <w:r w:rsidR="00406C51" w:rsidRPr="00C638C4">
        <w:rPr>
          <w:rFonts w:eastAsia="Times New Roman" w:cs="Times New Roman"/>
        </w:rPr>
        <w:t>č.3 b) této</w:t>
      </w:r>
      <w:proofErr w:type="gramEnd"/>
      <w:r w:rsidR="00406C51" w:rsidRPr="00C638C4">
        <w:rPr>
          <w:rFonts w:eastAsia="Times New Roman" w:cs="Times New Roman"/>
        </w:rPr>
        <w:t xml:space="preserve"> Smlouvy.</w:t>
      </w:r>
    </w:p>
    <w:p w14:paraId="3861DD67" w14:textId="65D72F3B" w:rsidR="00DE5805" w:rsidRDefault="00DE5805" w:rsidP="00D968EB">
      <w:pPr>
        <w:pStyle w:val="Text1-2"/>
        <w:ind w:hanging="795"/>
        <w:rPr>
          <w:rFonts w:eastAsia="Times New Roman" w:cs="Times New Roman"/>
        </w:rPr>
      </w:pPr>
      <w:r>
        <w:rPr>
          <w:rFonts w:eastAsia="Times New Roman" w:cs="Times New Roman"/>
        </w:rPr>
        <w:t>Zhotovitel povede</w:t>
      </w:r>
      <w:r w:rsidRPr="00DE5805">
        <w:rPr>
          <w:rFonts w:eastAsia="Times New Roman" w:cs="Times New Roman"/>
        </w:rPr>
        <w:t xml:space="preserve"> </w:t>
      </w:r>
      <w:r w:rsidRPr="00F035CE">
        <w:rPr>
          <w:rFonts w:eastAsia="Times New Roman" w:cs="Times New Roman"/>
        </w:rPr>
        <w:t>majetkoprávní vypořádání v majetkoprávní aplikaci v souladu</w:t>
      </w:r>
      <w:r w:rsidRPr="00DE5805">
        <w:rPr>
          <w:rFonts w:eastAsia="Times New Roman" w:cs="Times New Roman"/>
        </w:rPr>
        <w:t xml:space="preserve"> </w:t>
      </w:r>
      <w:r w:rsidRPr="00F035CE">
        <w:rPr>
          <w:rFonts w:eastAsia="Times New Roman" w:cs="Times New Roman"/>
        </w:rPr>
        <w:t>s odst.</w:t>
      </w:r>
      <w:r w:rsidRPr="00DE5805">
        <w:rPr>
          <w:rFonts w:eastAsia="Times New Roman" w:cs="Times New Roman"/>
        </w:rPr>
        <w:t xml:space="preserve"> </w:t>
      </w:r>
      <w:r w:rsidRPr="00D968EB">
        <w:rPr>
          <w:rFonts w:eastAsia="Times New Roman" w:cs="Times New Roman"/>
        </w:rPr>
        <w:t>4.1.</w:t>
      </w:r>
      <w:r w:rsidR="003F6B0B" w:rsidRPr="00D968EB">
        <w:rPr>
          <w:rFonts w:eastAsia="Times New Roman" w:cs="Times New Roman"/>
        </w:rPr>
        <w:t>5</w:t>
      </w:r>
      <w:r w:rsidRPr="00DE5805">
        <w:rPr>
          <w:rFonts w:eastAsia="Times New Roman" w:cs="Times New Roman"/>
        </w:rPr>
        <w:t xml:space="preserve"> přílohy 3c) této Smlouvy</w:t>
      </w:r>
      <w:r w:rsidR="00D968EB">
        <w:rPr>
          <w:rFonts w:eastAsia="Times New Roman" w:cs="Times New Roman"/>
        </w:rPr>
        <w:t>.</w:t>
      </w:r>
    </w:p>
    <w:p w14:paraId="7B76978A" w14:textId="77777777" w:rsidR="00304F89" w:rsidRPr="00304F89" w:rsidRDefault="00304F89" w:rsidP="00304F89">
      <w:pPr>
        <w:numPr>
          <w:ilvl w:val="1"/>
          <w:numId w:val="5"/>
        </w:numPr>
        <w:spacing w:after="120" w:line="264" w:lineRule="auto"/>
        <w:jc w:val="both"/>
        <w:rPr>
          <w:sz w:val="18"/>
          <w:szCs w:val="18"/>
        </w:rPr>
      </w:pPr>
      <w:r w:rsidRPr="00304F89">
        <w:rPr>
          <w:sz w:val="18"/>
          <w:szCs w:val="18"/>
        </w:rPr>
        <w:t xml:space="preserve">Mezinárodní sankce </w:t>
      </w:r>
    </w:p>
    <w:p w14:paraId="0FA08B5D" w14:textId="77777777" w:rsidR="00304F89" w:rsidRPr="00304F89" w:rsidRDefault="00304F89" w:rsidP="00304F89">
      <w:pPr>
        <w:numPr>
          <w:ilvl w:val="2"/>
          <w:numId w:val="5"/>
        </w:numPr>
        <w:tabs>
          <w:tab w:val="clear" w:pos="1646"/>
          <w:tab w:val="num" w:pos="1504"/>
        </w:tabs>
        <w:spacing w:after="120" w:line="264" w:lineRule="auto"/>
        <w:ind w:left="1504"/>
        <w:jc w:val="both"/>
        <w:rPr>
          <w:rFonts w:eastAsia="Times New Roman" w:cs="Times New Roman"/>
          <w:sz w:val="18"/>
          <w:szCs w:val="18"/>
        </w:rPr>
      </w:pPr>
      <w:r w:rsidRPr="00304F89">
        <w:rPr>
          <w:rFonts w:eastAsia="Times New Roman" w:cs="Times New Roman"/>
          <w:sz w:val="18"/>
          <w:szCs w:val="18"/>
        </w:rPr>
        <w:t xml:space="preserve">Zhotovitel prohlašuje, že: </w:t>
      </w:r>
    </w:p>
    <w:p w14:paraId="1D0F1693" w14:textId="77777777" w:rsidR="00304F89" w:rsidRPr="00304F89" w:rsidRDefault="00304F89" w:rsidP="00304F89">
      <w:pPr>
        <w:numPr>
          <w:ilvl w:val="0"/>
          <w:numId w:val="23"/>
        </w:numPr>
        <w:spacing w:after="120" w:line="264" w:lineRule="auto"/>
        <w:jc w:val="both"/>
        <w:rPr>
          <w:rFonts w:eastAsia="Times New Roman" w:cs="Times New Roman"/>
          <w:sz w:val="18"/>
          <w:szCs w:val="18"/>
        </w:rPr>
      </w:pPr>
      <w:r w:rsidRPr="00304F89">
        <w:rPr>
          <w:rFonts w:eastAsia="Times New Roman" w:cs="Times New Roman"/>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6E1CA2F" w14:textId="77777777" w:rsidR="00304F89" w:rsidRPr="00304F89" w:rsidRDefault="00304F89" w:rsidP="00304F89">
      <w:pPr>
        <w:numPr>
          <w:ilvl w:val="0"/>
          <w:numId w:val="23"/>
        </w:numPr>
        <w:spacing w:after="120" w:line="264" w:lineRule="auto"/>
        <w:jc w:val="both"/>
        <w:rPr>
          <w:rFonts w:eastAsia="Times New Roman" w:cs="Times New Roman"/>
          <w:sz w:val="18"/>
          <w:szCs w:val="18"/>
        </w:rPr>
      </w:pPr>
      <w:r w:rsidRPr="00304F89">
        <w:rPr>
          <w:rFonts w:eastAsia="Times New Roman" w:cs="Times New Roman"/>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F166388" w14:textId="0F2C02FD" w:rsidR="00304F89" w:rsidRPr="00304F89" w:rsidRDefault="00304F89" w:rsidP="00304F89">
      <w:pPr>
        <w:numPr>
          <w:ilvl w:val="2"/>
          <w:numId w:val="5"/>
        </w:numPr>
        <w:tabs>
          <w:tab w:val="clear" w:pos="1646"/>
          <w:tab w:val="num" w:pos="1504"/>
        </w:tabs>
        <w:spacing w:after="120" w:line="264" w:lineRule="auto"/>
        <w:ind w:left="1504"/>
        <w:jc w:val="both"/>
        <w:rPr>
          <w:rFonts w:eastAsia="Times New Roman" w:cs="Times New Roman"/>
          <w:sz w:val="18"/>
          <w:szCs w:val="18"/>
        </w:rPr>
      </w:pPr>
      <w:r w:rsidRPr="00304F89">
        <w:rPr>
          <w:rFonts w:eastAsia="Times New Roman" w:cs="Times New Roman"/>
          <w:sz w:val="18"/>
          <w:szCs w:val="18"/>
        </w:rPr>
        <w:t>Je-li Zhotovitelem sdružení více osob, platí výše podmínky dle tohoto odst. 4.</w:t>
      </w:r>
      <w:r>
        <w:rPr>
          <w:rFonts w:eastAsia="Times New Roman" w:cs="Times New Roman"/>
          <w:sz w:val="18"/>
          <w:szCs w:val="18"/>
        </w:rPr>
        <w:t>8</w:t>
      </w:r>
      <w:r w:rsidRPr="00304F89">
        <w:rPr>
          <w:rFonts w:eastAsia="Times New Roman" w:cs="Times New Roman"/>
          <w:sz w:val="18"/>
          <w:szCs w:val="18"/>
        </w:rPr>
        <w:t xml:space="preserve"> také jednotlivě pro všechny osoby v rámci Zhotovitele sdružené, a to bez ohledu na právní formu tohoto sdružení.</w:t>
      </w:r>
    </w:p>
    <w:p w14:paraId="18F55F48" w14:textId="1FA4796F" w:rsidR="00304F89" w:rsidRPr="00304F89" w:rsidRDefault="00304F89" w:rsidP="00304F89">
      <w:pPr>
        <w:numPr>
          <w:ilvl w:val="2"/>
          <w:numId w:val="5"/>
        </w:numPr>
        <w:tabs>
          <w:tab w:val="clear" w:pos="1646"/>
          <w:tab w:val="num" w:pos="1504"/>
        </w:tabs>
        <w:spacing w:after="120" w:line="264" w:lineRule="auto"/>
        <w:ind w:left="1504"/>
        <w:jc w:val="both"/>
        <w:rPr>
          <w:rFonts w:eastAsia="Times New Roman" w:cs="Times New Roman"/>
          <w:sz w:val="18"/>
          <w:szCs w:val="18"/>
        </w:rPr>
      </w:pPr>
      <w:r w:rsidRPr="00304F89">
        <w:rPr>
          <w:rFonts w:eastAsia="Times New Roman" w:cs="Times New Roman"/>
          <w:sz w:val="18"/>
          <w:szCs w:val="18"/>
        </w:rPr>
        <w:t>Přestane-li Zhotovitel nebo některý z jeho poddodavatelů nebo jiných osob, jejichž způsobilost byla využita ve smyslu evropských směrnic o zadávání veřejných zakázek, splňovat výše uvedené podmínky dle tohoto odst. 4.</w:t>
      </w:r>
      <w:r>
        <w:rPr>
          <w:rFonts w:eastAsia="Times New Roman" w:cs="Times New Roman"/>
          <w:sz w:val="18"/>
          <w:szCs w:val="18"/>
        </w:rPr>
        <w:t>8</w:t>
      </w:r>
      <w:r w:rsidRPr="00304F89">
        <w:rPr>
          <w:rFonts w:eastAsia="Times New Roman" w:cs="Times New Roman"/>
          <w:sz w:val="18"/>
          <w:szCs w:val="18"/>
        </w:rPr>
        <w:t>, oznámí tuto skutečnost bez zbytečného odkladu, nejpozději však do 3 pracovních dnů ode dne, kdy přestal splňovat výše uvedené podmínky, Objednateli.</w:t>
      </w:r>
    </w:p>
    <w:p w14:paraId="1854FED6" w14:textId="77777777" w:rsidR="00304F89" w:rsidRPr="00304F89" w:rsidRDefault="00304F89" w:rsidP="00304F89">
      <w:pPr>
        <w:numPr>
          <w:ilvl w:val="2"/>
          <w:numId w:val="5"/>
        </w:numPr>
        <w:tabs>
          <w:tab w:val="clear" w:pos="1646"/>
          <w:tab w:val="num" w:pos="1504"/>
        </w:tabs>
        <w:spacing w:after="120" w:line="264" w:lineRule="auto"/>
        <w:ind w:left="1504"/>
        <w:jc w:val="both"/>
        <w:rPr>
          <w:rFonts w:eastAsia="Times New Roman" w:cs="Times New Roman"/>
          <w:sz w:val="18"/>
          <w:szCs w:val="18"/>
        </w:rPr>
      </w:pPr>
      <w:r w:rsidRPr="00304F89">
        <w:rPr>
          <w:rFonts w:eastAsia="Times New Roman" w:cs="Times New Roman"/>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Sankčních seznamů a dalších prováděcích předpisů k tomuto nařízení Rady (EU) č. 269/2014.</w:t>
      </w:r>
    </w:p>
    <w:p w14:paraId="0FC11BA1" w14:textId="77777777" w:rsidR="00304F89" w:rsidRPr="00304F89" w:rsidRDefault="00304F89" w:rsidP="00304F89">
      <w:pPr>
        <w:numPr>
          <w:ilvl w:val="2"/>
          <w:numId w:val="5"/>
        </w:numPr>
        <w:tabs>
          <w:tab w:val="clear" w:pos="1646"/>
          <w:tab w:val="num" w:pos="1504"/>
        </w:tabs>
        <w:spacing w:after="120" w:line="264" w:lineRule="auto"/>
        <w:ind w:left="1504"/>
        <w:jc w:val="both"/>
        <w:rPr>
          <w:rFonts w:eastAsia="Times New Roman" w:cs="Times New Roman"/>
          <w:sz w:val="18"/>
          <w:szCs w:val="18"/>
        </w:rPr>
      </w:pPr>
      <w:r w:rsidRPr="00304F89">
        <w:rPr>
          <w:rFonts w:eastAsia="Times New Roman" w:cs="Times New Roman"/>
          <w:sz w:val="18"/>
          <w:szCs w:val="18"/>
        </w:rPr>
        <w:t xml:space="preserve">Zhotovitel se dále ve smyslu článku 2 nařízení Rady (EU) č. 269/2014 ze dne 17. března 2014, o omezujících opatřeních vzhledem k činnostem narušujícím </w:t>
      </w:r>
      <w:r w:rsidRPr="00304F89">
        <w:rPr>
          <w:rFonts w:eastAsia="Times New Roman" w:cs="Times New Roman"/>
          <w:sz w:val="18"/>
          <w:szCs w:val="18"/>
        </w:rPr>
        <w:lastRenderedPageBreak/>
        <w:t>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E4DB8B1" w14:textId="6A62B9A6" w:rsidR="00304F89" w:rsidRPr="00304F89" w:rsidRDefault="00304F89" w:rsidP="00304F89">
      <w:pPr>
        <w:numPr>
          <w:ilvl w:val="2"/>
          <w:numId w:val="5"/>
        </w:numPr>
        <w:tabs>
          <w:tab w:val="clear" w:pos="1646"/>
          <w:tab w:val="num" w:pos="1504"/>
        </w:tabs>
        <w:spacing w:after="120" w:line="264" w:lineRule="auto"/>
        <w:ind w:left="1504"/>
        <w:jc w:val="both"/>
        <w:rPr>
          <w:rFonts w:eastAsia="Times New Roman" w:cs="Times New Roman"/>
          <w:sz w:val="18"/>
          <w:szCs w:val="18"/>
        </w:rPr>
      </w:pPr>
      <w:r w:rsidRPr="00304F89">
        <w:rPr>
          <w:rFonts w:eastAsia="Times New Roman" w:cs="Times New Roman"/>
          <w:sz w:val="18"/>
          <w:szCs w:val="18"/>
        </w:rPr>
        <w:t>Ukáží-li se prohlášení Zhotovitele dle odstavce 4.</w:t>
      </w:r>
      <w:r>
        <w:rPr>
          <w:rFonts w:eastAsia="Times New Roman" w:cs="Times New Roman"/>
          <w:sz w:val="18"/>
          <w:szCs w:val="18"/>
        </w:rPr>
        <w:t>8</w:t>
      </w:r>
      <w:r w:rsidRPr="00304F89">
        <w:rPr>
          <w:rFonts w:eastAsia="Times New Roman" w:cs="Times New Roman"/>
          <w:sz w:val="18"/>
          <w:szCs w:val="18"/>
        </w:rPr>
        <w:t>.1 této Smlouvy jako nepravdivá nebo poruší-li Zhotovitel svou oznamovací povinnost dle odstavce 4.</w:t>
      </w:r>
      <w:r>
        <w:rPr>
          <w:rFonts w:eastAsia="Times New Roman" w:cs="Times New Roman"/>
          <w:sz w:val="18"/>
          <w:szCs w:val="18"/>
        </w:rPr>
        <w:t>8</w:t>
      </w:r>
      <w:r w:rsidRPr="00304F89">
        <w:rPr>
          <w:rFonts w:eastAsia="Times New Roman" w:cs="Times New Roman"/>
          <w:sz w:val="18"/>
          <w:szCs w:val="18"/>
        </w:rPr>
        <w:t>.3 nebo některou z povinností dle odstavců 4.</w:t>
      </w:r>
      <w:r>
        <w:rPr>
          <w:rFonts w:eastAsia="Times New Roman" w:cs="Times New Roman"/>
          <w:sz w:val="18"/>
          <w:szCs w:val="18"/>
        </w:rPr>
        <w:t>8</w:t>
      </w:r>
      <w:r w:rsidRPr="00304F89">
        <w:rPr>
          <w:rFonts w:eastAsia="Times New Roman" w:cs="Times New Roman"/>
          <w:sz w:val="18"/>
          <w:szCs w:val="18"/>
        </w:rPr>
        <w:t>.4 nebo 4.</w:t>
      </w:r>
      <w:r>
        <w:rPr>
          <w:rFonts w:eastAsia="Times New Roman" w:cs="Times New Roman"/>
          <w:sz w:val="18"/>
          <w:szCs w:val="18"/>
        </w:rPr>
        <w:t>8</w:t>
      </w:r>
      <w:r w:rsidRPr="00304F89">
        <w:rPr>
          <w:rFonts w:eastAsia="Times New Roman" w:cs="Times New Roman"/>
          <w:sz w:val="18"/>
          <w:szCs w:val="18"/>
        </w:rPr>
        <w:t>.5 této Smlouvy, je Objednatel oprávněn odstoupit od této Smlouvy. Zhotovitel je dále povinen zaplatit za každé jednotlivé porušení povinností dle předchozí věty, s výjimkou oznamovací povinnosti dle odstavce 4.</w:t>
      </w:r>
      <w:r>
        <w:rPr>
          <w:rFonts w:eastAsia="Times New Roman" w:cs="Times New Roman"/>
          <w:sz w:val="18"/>
          <w:szCs w:val="18"/>
        </w:rPr>
        <w:t>8</w:t>
      </w:r>
      <w:r w:rsidRPr="00304F89">
        <w:rPr>
          <w:rFonts w:eastAsia="Times New Roman" w:cs="Times New Roman"/>
          <w:sz w:val="18"/>
          <w:szCs w:val="18"/>
        </w:rPr>
        <w:t>.3 této Smlouvy, smluvní pokutu ve výši 300.000 Kč. Zhotovitel je dále povinen zaplatit za každé jednotlivé porušení oznamovací povinnosti dle odstavce 4.</w:t>
      </w:r>
      <w:r>
        <w:rPr>
          <w:rFonts w:eastAsia="Times New Roman" w:cs="Times New Roman"/>
          <w:sz w:val="18"/>
          <w:szCs w:val="18"/>
        </w:rPr>
        <w:t>8</w:t>
      </w:r>
      <w:r w:rsidRPr="00304F89">
        <w:rPr>
          <w:rFonts w:eastAsia="Times New Roman" w:cs="Times New Roman"/>
          <w:sz w:val="18"/>
          <w:szCs w:val="18"/>
        </w:rPr>
        <w:t xml:space="preserve">.3, smluvní pokutu ve výši 100.000 Kč. Ustanovení § 2004 odst. 2 Občanského zákoníku a § 2050 Občanského zákoníku se nepoužijí. </w:t>
      </w:r>
    </w:p>
    <w:p w14:paraId="0B3BD1C3" w14:textId="77777777" w:rsidR="00304F89" w:rsidRPr="00DE5805" w:rsidRDefault="00304F89" w:rsidP="00304F89">
      <w:pPr>
        <w:pStyle w:val="Text1-2"/>
        <w:numPr>
          <w:ilvl w:val="0"/>
          <w:numId w:val="0"/>
        </w:numPr>
        <w:rPr>
          <w:rFonts w:eastAsia="Times New Roman" w:cs="Times New Roman"/>
        </w:rPr>
      </w:pP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0A8CFE9" w14:textId="34C2A6CB" w:rsidR="006A57A4" w:rsidRDefault="006A57A4" w:rsidP="006A57A4">
      <w:pPr>
        <w:pStyle w:val="Text1-1"/>
        <w:numPr>
          <w:ilvl w:val="0"/>
          <w:numId w:val="0"/>
        </w:numPr>
      </w:pP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0EEC71BA" w:rsidR="00F422D3" w:rsidRPr="00366E42" w:rsidRDefault="00F422D3" w:rsidP="00366E42">
      <w:pPr>
        <w:pStyle w:val="Text1-1"/>
        <w:numPr>
          <w:ilvl w:val="0"/>
          <w:numId w:val="0"/>
        </w:numPr>
        <w:ind w:left="737"/>
        <w:rPr>
          <w:b/>
        </w:rPr>
      </w:pPr>
      <w:r w:rsidRPr="00366E42">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514571F9"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12CC5" w:rsidRPr="00E12CC5">
        <w:rPr>
          <w:b/>
        </w:rPr>
        <w:t>OP/DSP+PDPS/06/22</w:t>
      </w:r>
      <w:r w:rsidR="00124751">
        <w:t>“</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5A0ADC29" w:rsidR="00124751" w:rsidRPr="00964369" w:rsidRDefault="00124751" w:rsidP="00964369">
      <w:pPr>
        <w:pStyle w:val="Textbezslovn"/>
        <w:ind w:left="2127"/>
      </w:pPr>
      <w:r w:rsidRPr="00964369">
        <w:t>b) Všeobecné technické podmínky "</w:t>
      </w:r>
      <w:r w:rsidR="00E12CC5" w:rsidRPr="00E12CC5">
        <w:rPr>
          <w:b/>
        </w:rPr>
        <w:t>VTP/DOKUMENTACE/05/22</w:t>
      </w:r>
      <w:r w:rsidRPr="00964369">
        <w:t xml:space="preserve">" </w:t>
      </w:r>
    </w:p>
    <w:p w14:paraId="6EA2AF8D" w14:textId="710F8423" w:rsidR="00F422D3" w:rsidRDefault="00124751" w:rsidP="00964369">
      <w:pPr>
        <w:pStyle w:val="Textbezslovn"/>
        <w:ind w:left="2127"/>
      </w:pPr>
      <w:r w:rsidRPr="00964369">
        <w:t>c) Zvláštní technické</w:t>
      </w:r>
      <w:r>
        <w:t xml:space="preserve"> podmínky "</w:t>
      </w:r>
      <w:r w:rsidR="00E12CC5" w:rsidRPr="00E12CC5">
        <w:rPr>
          <w:b/>
        </w:rPr>
        <w:t xml:space="preserve">ze dne </w:t>
      </w:r>
      <w:r w:rsidR="00D007F3">
        <w:rPr>
          <w:b/>
        </w:rPr>
        <w:t xml:space="preserve">30. 08. </w:t>
      </w:r>
      <w:r w:rsidR="00E12CC5" w:rsidRPr="00E12CC5">
        <w:rPr>
          <w:b/>
        </w:rPr>
        <w:t>2022</w:t>
      </w:r>
      <w: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lastRenderedPageBreak/>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06FF9A7" w14:textId="05BCCBAA" w:rsidR="00C22047" w:rsidRDefault="00C22047" w:rsidP="00964369">
      <w:pPr>
        <w:pStyle w:val="Textbezslovn"/>
        <w:rPr>
          <w:b/>
          <w:bCs/>
        </w:rPr>
      </w:pPr>
      <w:r w:rsidRPr="003500A2">
        <w:t xml:space="preserve">Příloha č. </w:t>
      </w:r>
      <w:proofErr w:type="gramStart"/>
      <w:r w:rsidRPr="003500A2">
        <w:t xml:space="preserve">11 </w:t>
      </w:r>
      <w:r w:rsidR="00C638C4" w:rsidRPr="003500A2">
        <w:t xml:space="preserve">   </w:t>
      </w:r>
      <w:r w:rsidR="00DE5805" w:rsidRPr="00366E42">
        <w:rPr>
          <w:b/>
          <w:bCs/>
          <w:caps/>
        </w:rPr>
        <w:t>Neobsazeno</w:t>
      </w:r>
      <w:proofErr w:type="gramEnd"/>
    </w:p>
    <w:p w14:paraId="2DE007A9" w14:textId="77777777" w:rsidR="00C638C4" w:rsidRPr="00124751" w:rsidRDefault="00C638C4" w:rsidP="00964369">
      <w:pPr>
        <w:pStyle w:val="Textbezslovn"/>
      </w:pP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54BB2FD9" w:rsidR="007145F3" w:rsidRDefault="00096B7F" w:rsidP="00096B7F">
      <w:pPr>
        <w:pStyle w:val="Textbezodsazen"/>
      </w:pPr>
      <w:r>
        <w:t>Předmětem Díla „Rekonstrukce traťového úseku Kutná Hora (mimo) – Kolín (mimo)“ je</w:t>
      </w:r>
      <w:r w:rsidR="00E12CC5">
        <w:t xml:space="preserve"> z</w:t>
      </w:r>
      <w:r>
        <w:t xml:space="preserve">hotovení Projektové dokumentace pro stavební povolení, </w:t>
      </w:r>
      <w:r w:rsidR="00E12CC5">
        <w:t>z</w:t>
      </w:r>
      <w:r>
        <w:t>pracování a podání žádosti o vydání stavebního povolení dle zákona č. 183/2006 Sb., Zákon o územním plánování a stavebním řádu (stavební zákon), v platném znění, včetně všech vyžadovaných podkladů, jejímž výsledkem b</w:t>
      </w:r>
      <w:r w:rsidR="00E12CC5">
        <w:t>ude vydání stavebního povolení a z</w:t>
      </w:r>
      <w:r>
        <w:t>hotovení Projektové dokumentace pro provádění stavby, která rozpracuje a vymezí požadavky na stavbu do podrobností, které specifikují předmět Díla v takovém rozsahu, aby byla podkladem pro výběrové řízení na zhotovení stavby</w:t>
      </w:r>
      <w:r w:rsidR="00E12CC5">
        <w:t>.</w:t>
      </w:r>
      <w:r w:rsidR="009F4C87">
        <w:t xml:space="preserve"> Dále je součástí díla </w:t>
      </w:r>
      <w:r w:rsidR="009F4C87" w:rsidRPr="009F4C87">
        <w:t>zajištění výkonu Autorského dozoru při zhotovení stavby a činností koordinátora BOZP při práci na staveništi ve fázi přípravy včetně zpracování plánu BOZP na staveništi a manuálu údržby</w:t>
      </w:r>
      <w:r w:rsidR="009F4C87">
        <w:t>.</w:t>
      </w:r>
    </w:p>
    <w:p w14:paraId="1AA026EB" w14:textId="219CFE93" w:rsidR="008A3160" w:rsidRDefault="00E12CC5" w:rsidP="00096B7F">
      <w:pPr>
        <w:pStyle w:val="Textbezodsazen"/>
      </w:pPr>
      <w:r>
        <w:t xml:space="preserve">Cílem díla je komplexní rekonstrukce </w:t>
      </w:r>
      <w:r w:rsidR="008A3160" w:rsidRPr="008A3160">
        <w:t>stávajícího mezistaničního úseku Kutná Hora hl. n. (mimo) – Kolín (mimo) ve stávajícím obvodu dráhy, s respektováním nadjezdu nad tratí 501 Česká Třebová – Kolín – Praha vybudovaného v roce 2007. Součástí stavby je novostavba spojovací koleje „</w:t>
      </w:r>
      <w:proofErr w:type="spellStart"/>
      <w:r w:rsidR="008A3160" w:rsidRPr="008A3160">
        <w:t>Hlízovská</w:t>
      </w:r>
      <w:proofErr w:type="spellEnd"/>
      <w:r w:rsidR="008A3160" w:rsidRPr="008A3160">
        <w:t xml:space="preserve"> spojka“, odbočující z řešeného traťového úseku a </w:t>
      </w:r>
      <w:r w:rsidR="008A3160">
        <w:t xml:space="preserve">připojující se do záhlaví trati, kterou dojde k odstranění kolize vlaků Praha – Kolín – Kutná Hora s vlaky Pardubice – Kolín – Praha, k němuž dnes dochází na velimském </w:t>
      </w:r>
      <w:proofErr w:type="spellStart"/>
      <w:r w:rsidR="008A3160">
        <w:t>zhlaví</w:t>
      </w:r>
      <w:proofErr w:type="spellEnd"/>
      <w:r w:rsidR="008A3160">
        <w:t xml:space="preserve"> ŽST Kolín, a které omezuje kapacitu značně zatížené trati I. TŽK.</w:t>
      </w:r>
    </w:p>
    <w:p w14:paraId="237DA8AF"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35258ADD" w14:textId="690468F7" w:rsidR="00124751" w:rsidRDefault="000F2E05" w:rsidP="00124751">
      <w:pPr>
        <w:pStyle w:val="Nadpisbezsl1-2"/>
      </w:pPr>
      <w:r>
        <w:t>"OP/DSP+PDPS/06/22</w:t>
      </w:r>
      <w:r w:rsidR="00124751">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46637AC9" w:rsidR="00124751" w:rsidRDefault="00124751" w:rsidP="008A4D1B">
      <w:pPr>
        <w:pStyle w:val="Textbezslovn"/>
      </w:pPr>
      <w:r>
        <w:t>"</w:t>
      </w:r>
      <w:r w:rsidR="000F2E05">
        <w:t>VTP/DOKUMENTACE/05/22</w:t>
      </w:r>
      <w:r>
        <w:t xml:space="preserve">" </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09D9DF2" w14:textId="0B7FB2F9" w:rsidR="00124751" w:rsidRDefault="00124751" w:rsidP="008A4D1B">
      <w:pPr>
        <w:pStyle w:val="Textbezslovn"/>
        <w:jc w:val="left"/>
      </w:pPr>
      <w:r>
        <w:t>"</w:t>
      </w:r>
      <w:r w:rsidR="000F2E05">
        <w:t xml:space="preserve">ze dne </w:t>
      </w:r>
      <w:r w:rsidR="00755AD0">
        <w:t xml:space="preserve">30. 08. </w:t>
      </w:r>
      <w:r w:rsidR="000F2E05">
        <w:t>2022</w:t>
      </w:r>
      <w:r>
        <w:t>"</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9227F1">
      <w:pPr>
        <w:pStyle w:val="Nadpisbezsl1-2"/>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3B5DA66E" w:rsidR="008A4D1B" w:rsidRPr="00BD6F42"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 xml:space="preserve">vyhlášky </w:t>
            </w:r>
            <w:proofErr w:type="gramStart"/>
            <w:r w:rsidRPr="00ED0187">
              <w:t>č.146</w:t>
            </w:r>
            <w:proofErr w:type="gramEnd"/>
            <w:r w:rsidRPr="00ED0187">
              <w:t xml:space="preserve"> /200</w:t>
            </w:r>
            <w:r w:rsidR="008B64CA" w:rsidRPr="00ED0187">
              <w:t>8</w:t>
            </w:r>
            <w:r w:rsidRPr="00ED0187">
              <w:t xml:space="preserve"> Sb. v platném znění dle VTP </w:t>
            </w:r>
            <w:r w:rsidRPr="00BD6F42">
              <w:t>a</w:t>
            </w:r>
            <w:r w:rsidR="009626C4" w:rsidRPr="00BD6F42">
              <w:t> </w:t>
            </w:r>
            <w:r w:rsidRPr="00BD6F42">
              <w:t>ZTP</w:t>
            </w:r>
            <w:r w:rsidR="00ED5FDD" w:rsidRPr="00F035CE">
              <w:t>, vy</w:t>
            </w:r>
            <w:r w:rsidR="00F811FE" w:rsidRPr="00F035CE">
              <w:t xml:space="preserve">jma části dokumentace uvedené </w:t>
            </w:r>
            <w:r w:rsidR="00ED5FDD" w:rsidRPr="00F035CE">
              <w:t>níže v bodech 3, 4 a 5</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1630DB2E"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 xml:space="preserve">dle vyhlášky č.146/2008 </w:t>
            </w:r>
            <w:proofErr w:type="spellStart"/>
            <w:proofErr w:type="gramStart"/>
            <w:r w:rsidR="00ED5FDD" w:rsidRPr="00F035CE">
              <w:t>Sb.v</w:t>
            </w:r>
            <w:proofErr w:type="spellEnd"/>
            <w:r w:rsidR="00ED5FDD" w:rsidRPr="00F035CE">
              <w:t xml:space="preserve"> platném</w:t>
            </w:r>
            <w:proofErr w:type="gramEnd"/>
            <w:r w:rsidR="00ED5FDD" w:rsidRPr="00F035CE">
              <w:t xml:space="preserve"> znění, v rozpracování  dle směrnice SŽ SM011 a dle VTP a ZTP, vyjma části dokumentace uvedené níže v bodech 3, 4 a 5 </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0722F777"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a souhrnného rozpočtu stavby (v rozsahu požadavků Směrnice SŽDC </w:t>
            </w:r>
            <w:proofErr w:type="gramStart"/>
            <w:r w:rsidRPr="00BD6F42">
              <w:t>č.20</w:t>
            </w:r>
            <w:proofErr w:type="gramEnd"/>
            <w:r w:rsidRPr="00BD6F42">
              <w:t xml:space="preserve"> v platném zněn</w:t>
            </w:r>
            <w:r w:rsidR="00ED5FDD">
              <w:t>í),</w:t>
            </w:r>
            <w:r w:rsidR="00ED5FDD" w:rsidRPr="00BD6F42">
              <w:t xml:space="preserve"> </w:t>
            </w:r>
            <w:r w:rsidR="00ED5FDD" w:rsidRPr="0018771B">
              <w:t xml:space="preserve">směrnice SŽ SM011, příloha příslušného stupně dokumentace </w:t>
            </w:r>
            <w:r w:rsidR="00ED5FDD" w:rsidRPr="00F035CE">
              <w:t>Dokladová část- Náklady stavby, a požadavků VTP a ZTP</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23AA859E"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1342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9D46A8" w14:textId="77777777" w:rsidR="008A4D1B" w:rsidRPr="00BD6F42" w:rsidRDefault="008A4D1B" w:rsidP="0008410C">
            <w:pPr>
              <w:pStyle w:val="Tabulka"/>
            </w:pPr>
            <w:r w:rsidRPr="00BD6F42">
              <w:t>5</w:t>
            </w:r>
          </w:p>
        </w:tc>
        <w:tc>
          <w:tcPr>
            <w:tcW w:w="3544" w:type="dxa"/>
          </w:tcPr>
          <w:p w14:paraId="5BAC8BF2" w14:textId="1A6B4C87"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w:t>
            </w:r>
            <w:r w:rsidR="00470E56">
              <w:t>dová část a požadavků VTP a ZTP</w:t>
            </w:r>
          </w:p>
        </w:tc>
        <w:tc>
          <w:tcPr>
            <w:tcW w:w="974" w:type="dxa"/>
          </w:tcPr>
          <w:p w14:paraId="0581B8E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CA039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9BDA44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54DF9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7777777" w:rsidR="00C95774" w:rsidRPr="00BD6F42" w:rsidRDefault="00C95774" w:rsidP="00B56004">
            <w:pPr>
              <w:pStyle w:val="Tabulka"/>
            </w:pPr>
            <w:r w:rsidRPr="00BD6F42">
              <w:t>6</w:t>
            </w:r>
          </w:p>
        </w:tc>
        <w:tc>
          <w:tcPr>
            <w:tcW w:w="3544" w:type="dxa"/>
          </w:tcPr>
          <w:p w14:paraId="0EC969FB" w14:textId="619D0151"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listinné formě (v rozsahu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C8228B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9AC2D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D81482" w14:textId="647DD1FB" w:rsidR="008A4D1B" w:rsidRPr="00BD6F42" w:rsidRDefault="00020257" w:rsidP="0008410C">
            <w:pPr>
              <w:pStyle w:val="Tabulka"/>
            </w:pPr>
            <w:r w:rsidRPr="00BD6F42">
              <w:t>7</w:t>
            </w:r>
          </w:p>
        </w:tc>
        <w:tc>
          <w:tcPr>
            <w:tcW w:w="3544" w:type="dxa"/>
          </w:tcPr>
          <w:p w14:paraId="0797612C" w14:textId="4CFD1F33"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55779353" w14:textId="7C636181"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75BB5C9" w14:textId="329C4F9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459C9A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9A834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35F76B43" w:rsidR="00C95774" w:rsidRPr="00BD6F42" w:rsidRDefault="00020257" w:rsidP="00B56004">
            <w:pPr>
              <w:pStyle w:val="Tabulka"/>
            </w:pPr>
            <w:r w:rsidRPr="00BD6F42">
              <w:t>8</w:t>
            </w:r>
          </w:p>
        </w:tc>
        <w:tc>
          <w:tcPr>
            <w:tcW w:w="3544" w:type="dxa"/>
          </w:tcPr>
          <w:p w14:paraId="1BF724C7" w14:textId="726D8776"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055E81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3605D2D1" w:rsidR="008A4D1B" w:rsidRPr="00BD6F42" w:rsidRDefault="00020257" w:rsidP="0008410C">
            <w:pPr>
              <w:pStyle w:val="Tabulka"/>
            </w:pPr>
            <w:r w:rsidRPr="00BD6F42">
              <w:t>9</w:t>
            </w:r>
          </w:p>
        </w:tc>
        <w:tc>
          <w:tcPr>
            <w:tcW w:w="3544" w:type="dxa"/>
          </w:tcPr>
          <w:p w14:paraId="476E122A" w14:textId="6EF2AADB"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020257" w:rsidRPr="00ED0187">
              <w:br/>
            </w:r>
            <w:r w:rsidR="00C95774" w:rsidRPr="00ED0187">
              <w:t xml:space="preserve">(v rozsahu a počtu </w:t>
            </w:r>
            <w:r w:rsidRPr="00ED0187">
              <w:t>dle požadavku VTP a ZTP)</w:t>
            </w:r>
          </w:p>
        </w:tc>
        <w:tc>
          <w:tcPr>
            <w:tcW w:w="974" w:type="dxa"/>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1050F11" w14:textId="4C1D5AE6"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A1FAB0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lastRenderedPageBreak/>
        <w:t>Všechny ceny jsou uvedené v Kč bez DPH.</w:t>
      </w:r>
    </w:p>
    <w:p w14:paraId="301929BE" w14:textId="77777777" w:rsidR="00B06D17" w:rsidRDefault="00B06D17" w:rsidP="008A4D1B">
      <w:pPr>
        <w:pStyle w:val="Textbezodsazen"/>
      </w:pPr>
    </w:p>
    <w:p w14:paraId="1D745144"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85AD37E"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4DCF59D4" w14:textId="1DD1DC38" w:rsidR="00130470" w:rsidRPr="0017282C" w:rsidRDefault="00E251FC" w:rsidP="00E251FC">
            <w:pPr>
              <w:pStyle w:val="Tabulka"/>
              <w:rPr>
                <w:rStyle w:val="Tun"/>
                <w:b/>
                <w:i/>
                <w:color w:val="00B050"/>
                <w:sz w:val="16"/>
                <w:szCs w:val="16"/>
              </w:rPr>
            </w:pPr>
            <w:r>
              <w:rPr>
                <w:rStyle w:val="Tun"/>
                <w:b/>
                <w:sz w:val="16"/>
                <w:szCs w:val="16"/>
              </w:rPr>
              <w:t>Popis</w:t>
            </w:r>
          </w:p>
        </w:tc>
        <w:tc>
          <w:tcPr>
            <w:tcW w:w="1039" w:type="dxa"/>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F72720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48E0C60"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687DACC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33441B4" w14:textId="77777777" w:rsidTr="009227F1">
        <w:tc>
          <w:tcPr>
            <w:tcW w:w="930" w:type="dxa"/>
          </w:tcPr>
          <w:p w14:paraId="0F706A42" w14:textId="77777777" w:rsidR="00130470" w:rsidRPr="009B370D" w:rsidRDefault="00130470" w:rsidP="00B56004">
            <w:pPr>
              <w:pStyle w:val="Tabulka"/>
              <w:rPr>
                <w:highlight w:val="green"/>
              </w:rPr>
            </w:pPr>
            <w:r w:rsidRPr="00A707F2">
              <w:t>10</w:t>
            </w:r>
          </w:p>
        </w:tc>
        <w:tc>
          <w:tcPr>
            <w:tcW w:w="3265" w:type="dxa"/>
          </w:tcPr>
          <w:p w14:paraId="66A92584" w14:textId="77777777" w:rsidR="00130470" w:rsidRPr="00A707F2" w:rsidRDefault="00130470" w:rsidP="00B56004">
            <w:pPr>
              <w:pStyle w:val="Tabulka"/>
              <w:rPr>
                <w:rFonts w:eastAsia="Times New Roman" w:cs="Times New Roman"/>
              </w:rPr>
            </w:pPr>
            <w:r w:rsidRPr="00A707F2">
              <w:rPr>
                <w:rFonts w:eastAsia="Verdana" w:cs="Times New Roman"/>
              </w:rPr>
              <w:t>Zajištění mapových podkladů</w:t>
            </w:r>
          </w:p>
        </w:tc>
        <w:tc>
          <w:tcPr>
            <w:tcW w:w="1039" w:type="dxa"/>
          </w:tcPr>
          <w:p w14:paraId="021113FF" w14:textId="77777777" w:rsidR="00130470" w:rsidRPr="00A707F2" w:rsidRDefault="00130470" w:rsidP="00B56004">
            <w:pPr>
              <w:pStyle w:val="Tabulka"/>
            </w:pPr>
            <w:proofErr w:type="spellStart"/>
            <w:r w:rsidRPr="00A707F2">
              <w:t>kpl</w:t>
            </w:r>
            <w:proofErr w:type="spellEnd"/>
          </w:p>
        </w:tc>
        <w:tc>
          <w:tcPr>
            <w:tcW w:w="1039" w:type="dxa"/>
          </w:tcPr>
          <w:p w14:paraId="6438C559" w14:textId="1EB22E19" w:rsidR="00130470" w:rsidRPr="00863CC5" w:rsidRDefault="00130470" w:rsidP="00B56004">
            <w:pPr>
              <w:pStyle w:val="Tabulka"/>
              <w:rPr>
                <w:highlight w:val="green"/>
              </w:rPr>
            </w:pPr>
          </w:p>
        </w:tc>
        <w:tc>
          <w:tcPr>
            <w:tcW w:w="1177" w:type="dxa"/>
          </w:tcPr>
          <w:p w14:paraId="70F7CB83" w14:textId="33780706" w:rsidR="00130470" w:rsidRPr="00863CC5" w:rsidRDefault="00130470" w:rsidP="00B56004">
            <w:pPr>
              <w:pStyle w:val="Tabulka"/>
              <w:rPr>
                <w:highlight w:val="green"/>
              </w:rPr>
            </w:pPr>
          </w:p>
        </w:tc>
        <w:tc>
          <w:tcPr>
            <w:tcW w:w="1282" w:type="dxa"/>
          </w:tcPr>
          <w:p w14:paraId="6D474BCF" w14:textId="4B811E66" w:rsidR="00130470" w:rsidRPr="00863CC5" w:rsidRDefault="00130470" w:rsidP="00B56004">
            <w:pPr>
              <w:pStyle w:val="Tabulka"/>
              <w:rPr>
                <w:highlight w:val="green"/>
              </w:rPr>
            </w:pPr>
          </w:p>
        </w:tc>
      </w:tr>
      <w:tr w:rsidR="00130470" w:rsidRPr="00841876" w14:paraId="3DB601C7" w14:textId="77777777" w:rsidTr="009227F1">
        <w:tc>
          <w:tcPr>
            <w:tcW w:w="930" w:type="dxa"/>
          </w:tcPr>
          <w:p w14:paraId="66C979D2" w14:textId="77777777" w:rsidR="00130470" w:rsidRPr="00470E56" w:rsidRDefault="00130470" w:rsidP="00B56004">
            <w:pPr>
              <w:pStyle w:val="Tabulka"/>
            </w:pPr>
            <w:r w:rsidRPr="00470E56">
              <w:t>11</w:t>
            </w:r>
          </w:p>
        </w:tc>
        <w:tc>
          <w:tcPr>
            <w:tcW w:w="3265" w:type="dxa"/>
          </w:tcPr>
          <w:p w14:paraId="5A53488D" w14:textId="77777777" w:rsidR="00130470" w:rsidRPr="00470E56" w:rsidRDefault="00130470" w:rsidP="00B56004">
            <w:pPr>
              <w:pStyle w:val="Tabulka"/>
              <w:rPr>
                <w:rFonts w:eastAsia="Times New Roman" w:cs="Times New Roman"/>
              </w:rPr>
            </w:pPr>
            <w:r w:rsidRPr="00470E56">
              <w:rPr>
                <w:rFonts w:eastAsia="Verdana" w:cs="Times New Roman"/>
              </w:rPr>
              <w:t>Geodetické práce</w:t>
            </w:r>
          </w:p>
        </w:tc>
        <w:tc>
          <w:tcPr>
            <w:tcW w:w="1039" w:type="dxa"/>
          </w:tcPr>
          <w:p w14:paraId="48132C34" w14:textId="77777777" w:rsidR="00130470" w:rsidRPr="00470E56" w:rsidRDefault="00130470" w:rsidP="00B56004">
            <w:pPr>
              <w:pStyle w:val="Tabulka"/>
            </w:pPr>
            <w:proofErr w:type="spellStart"/>
            <w:r w:rsidRPr="00470E56">
              <w:t>kpl</w:t>
            </w:r>
            <w:proofErr w:type="spellEnd"/>
          </w:p>
        </w:tc>
        <w:tc>
          <w:tcPr>
            <w:tcW w:w="1039" w:type="dxa"/>
          </w:tcPr>
          <w:p w14:paraId="22939EB5" w14:textId="77777777" w:rsidR="00130470" w:rsidRPr="00841876" w:rsidRDefault="00130470" w:rsidP="00B56004">
            <w:pPr>
              <w:pStyle w:val="Tabulka"/>
            </w:pPr>
          </w:p>
        </w:tc>
        <w:tc>
          <w:tcPr>
            <w:tcW w:w="1177" w:type="dxa"/>
          </w:tcPr>
          <w:p w14:paraId="143C5B1A" w14:textId="77777777" w:rsidR="00130470" w:rsidRPr="00841876" w:rsidRDefault="00130470" w:rsidP="00B56004">
            <w:pPr>
              <w:pStyle w:val="Tabulka"/>
            </w:pPr>
          </w:p>
        </w:tc>
        <w:tc>
          <w:tcPr>
            <w:tcW w:w="1282" w:type="dxa"/>
          </w:tcPr>
          <w:p w14:paraId="6A7FA3A6" w14:textId="77777777" w:rsidR="00130470" w:rsidRPr="00841876" w:rsidRDefault="00130470" w:rsidP="00B56004">
            <w:pPr>
              <w:pStyle w:val="Tabulka"/>
            </w:pPr>
          </w:p>
        </w:tc>
      </w:tr>
      <w:tr w:rsidR="00130470" w:rsidRPr="00841876" w14:paraId="265F555F" w14:textId="77777777" w:rsidTr="009227F1">
        <w:tc>
          <w:tcPr>
            <w:tcW w:w="930" w:type="dxa"/>
          </w:tcPr>
          <w:p w14:paraId="0A6F0D68" w14:textId="77777777" w:rsidR="00130470" w:rsidRPr="00470E56" w:rsidRDefault="00130470" w:rsidP="00B56004">
            <w:pPr>
              <w:pStyle w:val="Tabulka"/>
            </w:pPr>
            <w:r w:rsidRPr="00470E56">
              <w:t>12</w:t>
            </w:r>
          </w:p>
        </w:tc>
        <w:tc>
          <w:tcPr>
            <w:tcW w:w="3265" w:type="dxa"/>
          </w:tcPr>
          <w:p w14:paraId="616207A6" w14:textId="4668AE1B" w:rsidR="00130470" w:rsidRPr="000E7CB9" w:rsidRDefault="009D02DF" w:rsidP="005C1A93">
            <w:pPr>
              <w:pStyle w:val="Tabulka"/>
              <w:rPr>
                <w:rFonts w:eastAsia="Times New Roman" w:cs="Times New Roman"/>
              </w:rPr>
            </w:pPr>
            <w:r w:rsidRPr="000E7CB9">
              <w:rPr>
                <w:rFonts w:eastAsia="Verdana" w:cs="Times New Roman"/>
              </w:rPr>
              <w:t>Kompletní z</w:t>
            </w:r>
            <w:r w:rsidR="001F5EC6" w:rsidRPr="000E7CB9">
              <w:rPr>
                <w:rFonts w:eastAsia="Verdana" w:cs="Times New Roman"/>
              </w:rPr>
              <w:t xml:space="preserve">ajištění </w:t>
            </w:r>
            <w:r w:rsidR="0078494A" w:rsidRPr="000E7CB9">
              <w:rPr>
                <w:rFonts w:eastAsia="Verdana" w:cs="Times New Roman"/>
              </w:rPr>
              <w:t>podkladů</w:t>
            </w:r>
            <w:r w:rsidR="005C1A93" w:rsidRPr="000E7CB9">
              <w:rPr>
                <w:rFonts w:eastAsia="Verdana" w:cs="Times New Roman"/>
              </w:rPr>
              <w:t>,</w:t>
            </w:r>
            <w:r w:rsidR="00081F90" w:rsidRPr="000E7CB9">
              <w:rPr>
                <w:rFonts w:eastAsia="Verdana" w:cs="Times New Roman"/>
              </w:rPr>
              <w:t xml:space="preserve"> </w:t>
            </w:r>
            <w:r w:rsidR="001F5EC6" w:rsidRPr="000E7CB9">
              <w:rPr>
                <w:rFonts w:eastAsia="Verdana" w:cs="Times New Roman"/>
              </w:rPr>
              <w:t>průzkumů</w:t>
            </w:r>
            <w:r w:rsidR="0078494A" w:rsidRPr="000E7CB9">
              <w:rPr>
                <w:rFonts w:eastAsia="Verdana" w:cs="Times New Roman"/>
              </w:rPr>
              <w:t xml:space="preserve"> a měření</w:t>
            </w:r>
            <w:r w:rsidR="001F5EC6" w:rsidRPr="000E7CB9">
              <w:rPr>
                <w:rFonts w:eastAsia="Verdana" w:cs="Times New Roman"/>
              </w:rPr>
              <w:t xml:space="preserve"> pro návrh technického řešení dle </w:t>
            </w:r>
            <w:r w:rsidR="00787590" w:rsidRPr="000E7CB9">
              <w:rPr>
                <w:rFonts w:eastAsia="Verdana" w:cs="Times New Roman"/>
              </w:rPr>
              <w:t>požadavku V</w:t>
            </w:r>
            <w:r w:rsidR="001F5EC6" w:rsidRPr="000E7CB9">
              <w:rPr>
                <w:rFonts w:eastAsia="Verdana" w:cs="Times New Roman"/>
              </w:rPr>
              <w:t xml:space="preserve">TP a </w:t>
            </w:r>
            <w:r w:rsidR="00787590" w:rsidRPr="000E7CB9">
              <w:rPr>
                <w:rFonts w:eastAsia="Verdana" w:cs="Times New Roman"/>
              </w:rPr>
              <w:t>Z</w:t>
            </w:r>
            <w:r w:rsidR="001F5EC6" w:rsidRPr="000E7CB9">
              <w:rPr>
                <w:rFonts w:eastAsia="Verdana" w:cs="Times New Roman"/>
              </w:rPr>
              <w:t>TP</w:t>
            </w:r>
          </w:p>
        </w:tc>
        <w:tc>
          <w:tcPr>
            <w:tcW w:w="1039" w:type="dxa"/>
          </w:tcPr>
          <w:p w14:paraId="08CC6657" w14:textId="77777777" w:rsidR="00130470" w:rsidRPr="00470E56" w:rsidRDefault="00130470" w:rsidP="00B56004">
            <w:pPr>
              <w:pStyle w:val="Tabulka"/>
            </w:pPr>
            <w:proofErr w:type="spellStart"/>
            <w:r w:rsidRPr="00470E56">
              <w:t>kpl</w:t>
            </w:r>
            <w:proofErr w:type="spellEnd"/>
          </w:p>
        </w:tc>
        <w:tc>
          <w:tcPr>
            <w:tcW w:w="1039" w:type="dxa"/>
          </w:tcPr>
          <w:p w14:paraId="247ED4D3" w14:textId="77777777" w:rsidR="00130470" w:rsidRPr="00841876" w:rsidRDefault="00130470" w:rsidP="00B56004">
            <w:pPr>
              <w:pStyle w:val="Tabulka"/>
            </w:pPr>
          </w:p>
        </w:tc>
        <w:tc>
          <w:tcPr>
            <w:tcW w:w="1177" w:type="dxa"/>
          </w:tcPr>
          <w:p w14:paraId="30B7657D" w14:textId="77777777" w:rsidR="00130470" w:rsidRPr="00841876" w:rsidRDefault="00130470" w:rsidP="00B56004">
            <w:pPr>
              <w:pStyle w:val="Tabulka"/>
            </w:pPr>
          </w:p>
        </w:tc>
        <w:tc>
          <w:tcPr>
            <w:tcW w:w="1282" w:type="dxa"/>
          </w:tcPr>
          <w:p w14:paraId="06BD4727" w14:textId="77777777" w:rsidR="00130470" w:rsidRPr="00841876" w:rsidRDefault="00130470" w:rsidP="00B56004">
            <w:pPr>
              <w:pStyle w:val="Tabulka"/>
            </w:pPr>
          </w:p>
        </w:tc>
      </w:tr>
      <w:tr w:rsidR="00130470" w:rsidRPr="00841876" w14:paraId="73824A16" w14:textId="77777777" w:rsidTr="009227F1">
        <w:tc>
          <w:tcPr>
            <w:tcW w:w="930" w:type="dxa"/>
          </w:tcPr>
          <w:p w14:paraId="1478323D" w14:textId="552B710B" w:rsidR="00130470" w:rsidRPr="00AA5F4F" w:rsidRDefault="005A6A8B" w:rsidP="00B56004">
            <w:pPr>
              <w:pStyle w:val="Tabulka"/>
            </w:pPr>
            <w:r>
              <w:t>13</w:t>
            </w:r>
          </w:p>
        </w:tc>
        <w:tc>
          <w:tcPr>
            <w:tcW w:w="3265" w:type="dxa"/>
          </w:tcPr>
          <w:p w14:paraId="622BFF16" w14:textId="77777777" w:rsidR="00130470" w:rsidRPr="00470E56" w:rsidRDefault="00130470" w:rsidP="00B56004">
            <w:pPr>
              <w:pStyle w:val="Tabulka"/>
            </w:pPr>
            <w:r w:rsidRPr="00470E56">
              <w:t>Zajištění vydání osvědčení o shodě notifikovanou osobou v přípravě</w:t>
            </w:r>
          </w:p>
        </w:tc>
        <w:tc>
          <w:tcPr>
            <w:tcW w:w="1039" w:type="dxa"/>
          </w:tcPr>
          <w:p w14:paraId="4CE5E049" w14:textId="77777777" w:rsidR="00130470" w:rsidRPr="00470E56" w:rsidRDefault="00130470" w:rsidP="00B56004">
            <w:pPr>
              <w:pStyle w:val="Tabulka"/>
            </w:pPr>
            <w:r w:rsidRPr="00470E56">
              <w:t>hod</w:t>
            </w:r>
          </w:p>
        </w:tc>
        <w:tc>
          <w:tcPr>
            <w:tcW w:w="1039" w:type="dxa"/>
          </w:tcPr>
          <w:p w14:paraId="29DA1C93" w14:textId="77777777" w:rsidR="00130470" w:rsidRPr="00841876" w:rsidRDefault="00130470" w:rsidP="00B56004">
            <w:pPr>
              <w:pStyle w:val="Tabulka"/>
            </w:pPr>
          </w:p>
        </w:tc>
        <w:tc>
          <w:tcPr>
            <w:tcW w:w="1177" w:type="dxa"/>
          </w:tcPr>
          <w:p w14:paraId="2F86F4E4" w14:textId="77777777" w:rsidR="00130470" w:rsidRPr="00841876" w:rsidRDefault="00130470" w:rsidP="00B56004">
            <w:pPr>
              <w:pStyle w:val="Tabulka"/>
            </w:pPr>
          </w:p>
        </w:tc>
        <w:tc>
          <w:tcPr>
            <w:tcW w:w="1282" w:type="dxa"/>
          </w:tcPr>
          <w:p w14:paraId="676D9F39" w14:textId="77777777" w:rsidR="00130470" w:rsidRPr="00841876" w:rsidRDefault="00130470" w:rsidP="00B56004">
            <w:pPr>
              <w:pStyle w:val="Tabulka"/>
            </w:pPr>
          </w:p>
        </w:tc>
      </w:tr>
      <w:tr w:rsidR="00130470" w:rsidRPr="00841876" w14:paraId="2A0AF442" w14:textId="77777777" w:rsidTr="009227F1">
        <w:tc>
          <w:tcPr>
            <w:tcW w:w="930" w:type="dxa"/>
          </w:tcPr>
          <w:p w14:paraId="68611BE9" w14:textId="26A4D15A" w:rsidR="00130470" w:rsidRPr="00AA5F4F" w:rsidRDefault="005A6A8B" w:rsidP="00B56004">
            <w:pPr>
              <w:pStyle w:val="Tabulka"/>
            </w:pPr>
            <w:r>
              <w:t>14</w:t>
            </w:r>
          </w:p>
        </w:tc>
        <w:tc>
          <w:tcPr>
            <w:tcW w:w="3265" w:type="dxa"/>
          </w:tcPr>
          <w:p w14:paraId="7078A577" w14:textId="77777777" w:rsidR="00130470" w:rsidRPr="00470E56" w:rsidRDefault="00130470" w:rsidP="00B56004">
            <w:pPr>
              <w:pStyle w:val="Tabulka"/>
            </w:pPr>
            <w:r w:rsidRPr="00470E56">
              <w:t>Koordinátor BOZP v přípravě</w:t>
            </w:r>
          </w:p>
        </w:tc>
        <w:tc>
          <w:tcPr>
            <w:tcW w:w="1039" w:type="dxa"/>
          </w:tcPr>
          <w:p w14:paraId="5F70AEAE" w14:textId="77777777" w:rsidR="00130470" w:rsidRPr="00470E56" w:rsidRDefault="00130470" w:rsidP="00B56004">
            <w:pPr>
              <w:pStyle w:val="Tabulka"/>
            </w:pPr>
            <w:r w:rsidRPr="00470E56">
              <w:t>hod</w:t>
            </w:r>
          </w:p>
        </w:tc>
        <w:tc>
          <w:tcPr>
            <w:tcW w:w="1039" w:type="dxa"/>
          </w:tcPr>
          <w:p w14:paraId="00EA2B25" w14:textId="77777777" w:rsidR="00130470" w:rsidRPr="00841876" w:rsidRDefault="00130470" w:rsidP="00B56004">
            <w:pPr>
              <w:pStyle w:val="Tabulka"/>
            </w:pPr>
          </w:p>
        </w:tc>
        <w:tc>
          <w:tcPr>
            <w:tcW w:w="1177" w:type="dxa"/>
          </w:tcPr>
          <w:p w14:paraId="3285ED6E" w14:textId="77777777" w:rsidR="00130470" w:rsidRPr="00841876" w:rsidRDefault="00130470" w:rsidP="00B56004">
            <w:pPr>
              <w:pStyle w:val="Tabulka"/>
            </w:pPr>
          </w:p>
        </w:tc>
        <w:tc>
          <w:tcPr>
            <w:tcW w:w="1282" w:type="dxa"/>
          </w:tcPr>
          <w:p w14:paraId="56F25746" w14:textId="77777777" w:rsidR="00130470" w:rsidRPr="00841876" w:rsidRDefault="00130470" w:rsidP="00B56004">
            <w:pPr>
              <w:pStyle w:val="Tabulka"/>
            </w:pPr>
          </w:p>
        </w:tc>
      </w:tr>
      <w:tr w:rsidR="00130470" w:rsidRPr="00841876" w14:paraId="224FD9D4" w14:textId="77777777" w:rsidTr="009227F1">
        <w:tc>
          <w:tcPr>
            <w:tcW w:w="930" w:type="dxa"/>
          </w:tcPr>
          <w:p w14:paraId="01493F47" w14:textId="33A6B466" w:rsidR="00130470" w:rsidRPr="00AA5F4F" w:rsidRDefault="005A6A8B" w:rsidP="00B56004">
            <w:pPr>
              <w:pStyle w:val="Tabulka"/>
            </w:pPr>
            <w:r>
              <w:t>15</w:t>
            </w:r>
          </w:p>
        </w:tc>
        <w:tc>
          <w:tcPr>
            <w:tcW w:w="3265" w:type="dxa"/>
          </w:tcPr>
          <w:p w14:paraId="720D3C37" w14:textId="77777777" w:rsidR="00130470" w:rsidRPr="00470E56" w:rsidRDefault="00130470" w:rsidP="00B56004">
            <w:pPr>
              <w:pStyle w:val="Tabulka"/>
            </w:pPr>
            <w:r w:rsidRPr="00470E56">
              <w:t>Zajištění technických podkladů pro vypracování zadávací dokumentace na výběr zhotovitele stavby dle požadavku VTP a ZTP</w:t>
            </w:r>
          </w:p>
        </w:tc>
        <w:tc>
          <w:tcPr>
            <w:tcW w:w="1039" w:type="dxa"/>
          </w:tcPr>
          <w:p w14:paraId="00CBF762" w14:textId="77777777" w:rsidR="00130470" w:rsidRPr="00470E56" w:rsidRDefault="00130470" w:rsidP="00B56004">
            <w:pPr>
              <w:pStyle w:val="Tabulka"/>
            </w:pPr>
            <w:r w:rsidRPr="00470E56">
              <w:t>hod</w:t>
            </w:r>
          </w:p>
        </w:tc>
        <w:tc>
          <w:tcPr>
            <w:tcW w:w="1039" w:type="dxa"/>
          </w:tcPr>
          <w:p w14:paraId="2BDE0ABF" w14:textId="77777777" w:rsidR="00130470" w:rsidRPr="00841876" w:rsidRDefault="00130470" w:rsidP="00B56004">
            <w:pPr>
              <w:pStyle w:val="Tabulka"/>
            </w:pPr>
          </w:p>
        </w:tc>
        <w:tc>
          <w:tcPr>
            <w:tcW w:w="1177" w:type="dxa"/>
          </w:tcPr>
          <w:p w14:paraId="004F184F" w14:textId="77777777" w:rsidR="00130470" w:rsidRPr="00841876" w:rsidRDefault="00130470" w:rsidP="00B56004">
            <w:pPr>
              <w:pStyle w:val="Tabulka"/>
            </w:pPr>
          </w:p>
        </w:tc>
        <w:tc>
          <w:tcPr>
            <w:tcW w:w="1282" w:type="dxa"/>
          </w:tcPr>
          <w:p w14:paraId="75644249" w14:textId="77777777" w:rsidR="00130470" w:rsidRPr="00841876" w:rsidRDefault="00130470" w:rsidP="00B56004">
            <w:pPr>
              <w:pStyle w:val="Tabulka"/>
            </w:pPr>
          </w:p>
        </w:tc>
      </w:tr>
      <w:tr w:rsidR="007920ED" w:rsidRPr="00841876" w14:paraId="4DE7E366" w14:textId="77777777" w:rsidTr="009227F1">
        <w:tc>
          <w:tcPr>
            <w:tcW w:w="930" w:type="dxa"/>
          </w:tcPr>
          <w:p w14:paraId="3DEC1CDF" w14:textId="12B8675D" w:rsidR="007920ED" w:rsidRPr="00AA5F4F" w:rsidRDefault="005A6A8B" w:rsidP="007920ED">
            <w:pPr>
              <w:pStyle w:val="Tabulka"/>
            </w:pPr>
            <w:r>
              <w:t>16</w:t>
            </w:r>
          </w:p>
        </w:tc>
        <w:tc>
          <w:tcPr>
            <w:tcW w:w="3265" w:type="dxa"/>
          </w:tcPr>
          <w:p w14:paraId="261C7832" w14:textId="096E84E4" w:rsidR="007920ED" w:rsidRPr="00AA5F4F" w:rsidRDefault="007920ED" w:rsidP="007920ED">
            <w:pPr>
              <w:pStyle w:val="Tabulka"/>
              <w:rPr>
                <w:rFonts w:eastAsia="Verdana" w:cs="Times New Roman"/>
              </w:rPr>
            </w:pPr>
            <w:r w:rsidRPr="00AA5F4F">
              <w:rPr>
                <w:rFonts w:eastAsia="Times New Roman" w:cs="Times New Roman"/>
              </w:rPr>
              <w:t>Vizualizace</w:t>
            </w:r>
          </w:p>
        </w:tc>
        <w:tc>
          <w:tcPr>
            <w:tcW w:w="1039" w:type="dxa"/>
          </w:tcPr>
          <w:p w14:paraId="2D3BE032" w14:textId="6FECC557" w:rsidR="007920ED" w:rsidRPr="00AA5F4F" w:rsidRDefault="007920ED" w:rsidP="007920ED">
            <w:pPr>
              <w:pStyle w:val="Tabulka"/>
              <w:rPr>
                <w:rFonts w:eastAsia="Verdana" w:cs="Times New Roman"/>
              </w:rPr>
            </w:pPr>
            <w:r w:rsidRPr="00AA5F4F">
              <w:rPr>
                <w:rFonts w:eastAsia="Verdana" w:cs="Times New Roman"/>
              </w:rPr>
              <w:t>hod</w:t>
            </w:r>
          </w:p>
        </w:tc>
        <w:tc>
          <w:tcPr>
            <w:tcW w:w="1039" w:type="dxa"/>
          </w:tcPr>
          <w:p w14:paraId="6D14A352" w14:textId="3C86AB5E" w:rsidR="007920ED" w:rsidRPr="00841876" w:rsidRDefault="007920ED" w:rsidP="007920ED">
            <w:pPr>
              <w:pStyle w:val="Tabulka"/>
            </w:pPr>
          </w:p>
        </w:tc>
        <w:tc>
          <w:tcPr>
            <w:tcW w:w="1177" w:type="dxa"/>
          </w:tcPr>
          <w:p w14:paraId="4BCA73BB" w14:textId="77777777" w:rsidR="007920ED" w:rsidRPr="00841876" w:rsidRDefault="007920ED" w:rsidP="007920ED">
            <w:pPr>
              <w:pStyle w:val="Tabulka"/>
            </w:pPr>
          </w:p>
        </w:tc>
        <w:tc>
          <w:tcPr>
            <w:tcW w:w="1282" w:type="dxa"/>
          </w:tcPr>
          <w:p w14:paraId="30C698FD" w14:textId="77777777" w:rsidR="007920ED" w:rsidRPr="00841876" w:rsidRDefault="007920ED" w:rsidP="007920ED">
            <w:pPr>
              <w:pStyle w:val="Tabulka"/>
            </w:pPr>
          </w:p>
        </w:tc>
      </w:tr>
      <w:tr w:rsidR="007920ED" w:rsidRPr="00841876" w14:paraId="67C15473" w14:textId="77777777" w:rsidTr="009227F1">
        <w:tc>
          <w:tcPr>
            <w:tcW w:w="7450" w:type="dxa"/>
            <w:gridSpan w:val="5"/>
          </w:tcPr>
          <w:p w14:paraId="540B9074" w14:textId="77777777" w:rsidR="007920ED" w:rsidRPr="00841876" w:rsidRDefault="007920ED" w:rsidP="007920ED">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7920ED" w:rsidRPr="00841876" w:rsidRDefault="007920ED" w:rsidP="007920ED">
            <w:pPr>
              <w:pStyle w:val="Tabulka"/>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0977148"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CE1B0EC"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94D187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AF5E3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BBD986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F9CD3E3" w14:textId="77777777" w:rsidTr="009227F1">
        <w:tc>
          <w:tcPr>
            <w:tcW w:w="993" w:type="dxa"/>
          </w:tcPr>
          <w:p w14:paraId="6C33D22C" w14:textId="4B673C84" w:rsidR="00236DCC" w:rsidRPr="00517090" w:rsidRDefault="005A6A8B" w:rsidP="00641D47">
            <w:pPr>
              <w:pStyle w:val="Textbezodsazen"/>
              <w:jc w:val="center"/>
            </w:pPr>
            <w:r>
              <w:t>17</w:t>
            </w:r>
          </w:p>
        </w:tc>
        <w:tc>
          <w:tcPr>
            <w:tcW w:w="3260" w:type="dxa"/>
          </w:tcPr>
          <w:p w14:paraId="1B12C0F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pPr>
            <w:r w:rsidRPr="00517090">
              <w:t>hod</w:t>
            </w:r>
          </w:p>
        </w:tc>
        <w:tc>
          <w:tcPr>
            <w:tcW w:w="992" w:type="dxa"/>
          </w:tcPr>
          <w:p w14:paraId="669C56FF" w14:textId="77777777" w:rsidR="00236DCC" w:rsidRPr="00517090" w:rsidRDefault="00236DCC" w:rsidP="00236DCC">
            <w:pPr>
              <w:pStyle w:val="Textbezodsazen"/>
              <w:jc w:val="center"/>
            </w:pPr>
          </w:p>
        </w:tc>
        <w:tc>
          <w:tcPr>
            <w:tcW w:w="1276" w:type="dxa"/>
          </w:tcPr>
          <w:p w14:paraId="16C25CB7" w14:textId="77777777" w:rsidR="00236DCC" w:rsidRPr="00517090" w:rsidRDefault="00236DCC" w:rsidP="00236DCC">
            <w:pPr>
              <w:pStyle w:val="Textbezodsazen"/>
              <w:jc w:val="center"/>
            </w:pPr>
          </w:p>
        </w:tc>
        <w:tc>
          <w:tcPr>
            <w:tcW w:w="1077" w:type="dxa"/>
          </w:tcPr>
          <w:p w14:paraId="396B976C" w14:textId="77777777" w:rsidR="00236DCC" w:rsidRPr="00517090" w:rsidRDefault="00236DCC" w:rsidP="00236DCC">
            <w:pPr>
              <w:pStyle w:val="Textbezodsazen"/>
              <w:jc w:val="center"/>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0701C72B" w:rsidR="008A4D1B" w:rsidRDefault="008A4D1B" w:rsidP="00236DCC">
      <w:pPr>
        <w:pStyle w:val="Textbezodsazen"/>
      </w:pPr>
      <w:r>
        <w:t>Uvedená cena za výkon autorského dozoru zahrnuje veškeré náklady na výkon autorského dozoru po celou předpokládanou dobu</w:t>
      </w:r>
      <w:r w:rsidR="00D968EB">
        <w:t xml:space="preserve"> realizace Stavby (předpoklad </w:t>
      </w:r>
      <w:r w:rsidR="00D968EB" w:rsidRPr="00A707F2">
        <w:t>29</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5DFB4E7F" w:rsidR="006C5357" w:rsidRDefault="006C5357" w:rsidP="00236DCC">
      <w:pPr>
        <w:pStyle w:val="Textbezodsazen"/>
        <w:rPr>
          <w:ins w:id="1" w:author="Dobrý Michael, Ing." w:date="2022-11-09T13:14:00Z"/>
        </w:rPr>
      </w:pPr>
    </w:p>
    <w:p w14:paraId="0CFF4A1D" w14:textId="77777777" w:rsidR="003500A2" w:rsidRDefault="003500A2" w:rsidP="00236DCC">
      <w:pPr>
        <w:pStyle w:val="Textbezodsazen"/>
      </w:pPr>
    </w:p>
    <w:p w14:paraId="42E715A0" w14:textId="77777777" w:rsidR="00B06D17" w:rsidRDefault="00B06D17" w:rsidP="00236DCC">
      <w:pPr>
        <w:pStyle w:val="Textbezodsazen"/>
      </w:pPr>
    </w:p>
    <w:p w14:paraId="36358526" w14:textId="77777777" w:rsidR="00236DCC" w:rsidRDefault="00760192" w:rsidP="009227F1">
      <w:pPr>
        <w:pStyle w:val="Nadpisbezsl1-2"/>
      </w:pPr>
      <w:r>
        <w:lastRenderedPageBreak/>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0873AFC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2321D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AD595B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DD3CD5" w14:textId="77777777" w:rsidR="00B72613" w:rsidRPr="0017282C" w:rsidRDefault="00B72613" w:rsidP="00517090">
            <w:pPr>
              <w:pStyle w:val="Tabulka"/>
              <w:rPr>
                <w:rStyle w:val="Tun"/>
                <w:b/>
              </w:rPr>
            </w:pPr>
            <w:r w:rsidRPr="0017282C">
              <w:rPr>
                <w:rStyle w:val="Tun"/>
                <w:b/>
              </w:rPr>
              <w:t>Cena položky (s DPH)</w:t>
            </w:r>
          </w:p>
        </w:tc>
      </w:tr>
      <w:tr w:rsidR="00366E42" w:rsidRPr="00B72613" w14:paraId="1CBEF43F" w14:textId="77777777" w:rsidTr="003500A2">
        <w:tc>
          <w:tcPr>
            <w:tcW w:w="2914" w:type="dxa"/>
          </w:tcPr>
          <w:p w14:paraId="592BAE53" w14:textId="77777777" w:rsidR="00366E42" w:rsidRPr="00B06D17" w:rsidRDefault="00366E42" w:rsidP="00366E42">
            <w:pPr>
              <w:pStyle w:val="Tabulka"/>
              <w:rPr>
                <w:rStyle w:val="Tun"/>
                <w:highlight w:val="yellow"/>
              </w:rPr>
            </w:pPr>
            <w:r w:rsidRPr="00B06D17">
              <w:rPr>
                <w:rStyle w:val="Tun"/>
                <w:highlight w:val="yellow"/>
              </w:rPr>
              <w:t>1. Dílčí etapa</w:t>
            </w:r>
          </w:p>
        </w:tc>
        <w:tc>
          <w:tcPr>
            <w:tcW w:w="2977" w:type="dxa"/>
            <w:vAlign w:val="center"/>
          </w:tcPr>
          <w:p w14:paraId="6C81F5DD" w14:textId="77777777" w:rsidR="00366E42" w:rsidRDefault="00366E42" w:rsidP="00366E42">
            <w:pPr>
              <w:pStyle w:val="Tabulka"/>
              <w:rPr>
                <w:rStyle w:val="Tun"/>
                <w:highlight w:val="yellow"/>
              </w:rPr>
            </w:pPr>
            <w:proofErr w:type="gramStart"/>
            <w:r w:rsidRPr="00B06D17">
              <w:rPr>
                <w:rStyle w:val="Tun"/>
                <w:highlight w:val="yellow"/>
              </w:rPr>
              <w:t>[....] Kč</w:t>
            </w:r>
            <w:proofErr w:type="gramEnd"/>
          </w:p>
          <w:p w14:paraId="7BCB8D1A" w14:textId="0451BEBD" w:rsidR="00366E42" w:rsidRPr="00B06D17" w:rsidRDefault="0032770E" w:rsidP="0032770E">
            <w:pPr>
              <w:pStyle w:val="Tabulka"/>
              <w:rPr>
                <w:rStyle w:val="Tun"/>
                <w:highlight w:val="yellow"/>
              </w:rPr>
            </w:pPr>
            <w:r>
              <w:rPr>
                <w:rStyle w:val="Tun"/>
                <w:rFonts w:asciiTheme="minorHAnsi" w:hAnsiTheme="minorHAnsi"/>
              </w:rPr>
              <w:t>10</w:t>
            </w:r>
            <w:r w:rsidR="00366E42" w:rsidRPr="009E681B">
              <w:rPr>
                <w:rStyle w:val="Tun"/>
                <w:rFonts w:asciiTheme="minorHAnsi" w:hAnsiTheme="minorHAnsi"/>
              </w:rPr>
              <w:t>% z ceny za zpracování DSP a PDPS</w:t>
            </w:r>
            <w:r w:rsidR="00366E42">
              <w:rPr>
                <w:rStyle w:val="Tun"/>
                <w:rFonts w:asciiTheme="minorHAnsi" w:hAnsiTheme="minorHAnsi"/>
              </w:rPr>
              <w:t xml:space="preserve"> </w:t>
            </w:r>
            <w:r w:rsidR="00366E42">
              <w:rPr>
                <w:rStyle w:val="Tun"/>
                <w:rFonts w:asciiTheme="minorHAnsi" w:hAnsiTheme="minorHAnsi"/>
                <w:b w:val="0"/>
              </w:rPr>
              <w:t>bez AD</w:t>
            </w:r>
          </w:p>
        </w:tc>
        <w:tc>
          <w:tcPr>
            <w:tcW w:w="2977" w:type="dxa"/>
          </w:tcPr>
          <w:p w14:paraId="4AF10E50" w14:textId="232E51D4" w:rsidR="00366E42" w:rsidRPr="00B06D17" w:rsidRDefault="00366E42" w:rsidP="00366E42">
            <w:pPr>
              <w:pStyle w:val="Tabulka"/>
              <w:rPr>
                <w:rStyle w:val="Tun"/>
                <w:highlight w:val="yellow"/>
              </w:rPr>
            </w:pPr>
            <w:proofErr w:type="gramStart"/>
            <w:r w:rsidRPr="00B06D17">
              <w:rPr>
                <w:rStyle w:val="Tun"/>
                <w:highlight w:val="yellow"/>
              </w:rPr>
              <w:t>[....] Kč</w:t>
            </w:r>
            <w:proofErr w:type="gramEnd"/>
          </w:p>
        </w:tc>
      </w:tr>
      <w:tr w:rsidR="00366E42" w:rsidRPr="00B72613" w14:paraId="2B771A73" w14:textId="77777777" w:rsidTr="003500A2">
        <w:tc>
          <w:tcPr>
            <w:tcW w:w="2914" w:type="dxa"/>
          </w:tcPr>
          <w:p w14:paraId="64ACDEEA" w14:textId="77777777" w:rsidR="00366E42" w:rsidRPr="00B06D17" w:rsidRDefault="00366E42" w:rsidP="00366E42">
            <w:pPr>
              <w:pStyle w:val="Tabulka"/>
              <w:rPr>
                <w:rStyle w:val="Tun"/>
                <w:highlight w:val="yellow"/>
              </w:rPr>
            </w:pPr>
            <w:r w:rsidRPr="00B06D17">
              <w:rPr>
                <w:rStyle w:val="Tun"/>
                <w:highlight w:val="yellow"/>
              </w:rPr>
              <w:t>2. Dílčí etapa</w:t>
            </w:r>
          </w:p>
        </w:tc>
        <w:tc>
          <w:tcPr>
            <w:tcW w:w="2977" w:type="dxa"/>
            <w:vAlign w:val="center"/>
          </w:tcPr>
          <w:p w14:paraId="282A8184" w14:textId="77777777" w:rsidR="00366E42" w:rsidRDefault="00366E42" w:rsidP="00366E42">
            <w:pPr>
              <w:pStyle w:val="Tabulka"/>
              <w:rPr>
                <w:rStyle w:val="Tun"/>
                <w:highlight w:val="yellow"/>
              </w:rPr>
            </w:pPr>
            <w:proofErr w:type="gramStart"/>
            <w:r w:rsidRPr="00B06D17">
              <w:rPr>
                <w:rStyle w:val="Tun"/>
                <w:highlight w:val="yellow"/>
              </w:rPr>
              <w:t>[....] Kč</w:t>
            </w:r>
            <w:proofErr w:type="gramEnd"/>
          </w:p>
          <w:p w14:paraId="01B76612" w14:textId="71022C31" w:rsidR="00366E42" w:rsidRPr="00A1750A" w:rsidRDefault="00366E42" w:rsidP="00366E42">
            <w:pPr>
              <w:pStyle w:val="Tabulka"/>
              <w:rPr>
                <w:rStyle w:val="Tun"/>
                <w:rFonts w:asciiTheme="minorHAnsi" w:hAnsiTheme="minorHAnsi"/>
                <w:b w:val="0"/>
              </w:rPr>
            </w:pPr>
            <w:r w:rsidRPr="009E681B">
              <w:rPr>
                <w:rStyle w:val="Tun"/>
                <w:rFonts w:asciiTheme="minorHAnsi" w:hAnsiTheme="minorHAnsi"/>
              </w:rPr>
              <w:t>2</w:t>
            </w:r>
            <w:r w:rsidR="0032770E">
              <w:rPr>
                <w:rStyle w:val="Tun"/>
                <w:rFonts w:asciiTheme="minorHAnsi" w:hAnsiTheme="minorHAnsi"/>
              </w:rPr>
              <w:t>0</w:t>
            </w:r>
            <w:r>
              <w:rPr>
                <w:rStyle w:val="Tun"/>
                <w:rFonts w:asciiTheme="minorHAnsi" w:hAnsiTheme="minorHAnsi"/>
              </w:rPr>
              <w:t>%</w:t>
            </w:r>
            <w:r w:rsidRPr="009E681B">
              <w:rPr>
                <w:rStyle w:val="Tun"/>
                <w:rFonts w:asciiTheme="minorHAnsi" w:hAnsiTheme="minorHAnsi"/>
              </w:rPr>
              <w:t xml:space="preserve"> z ceny za zpracování DSP a PDPS</w:t>
            </w:r>
            <w:r>
              <w:rPr>
                <w:rStyle w:val="Tun"/>
                <w:rFonts w:asciiTheme="minorHAnsi" w:hAnsiTheme="minorHAnsi"/>
              </w:rPr>
              <w:t xml:space="preserve"> </w:t>
            </w:r>
            <w:r>
              <w:rPr>
                <w:rStyle w:val="Tun"/>
                <w:rFonts w:asciiTheme="minorHAnsi" w:hAnsiTheme="minorHAnsi"/>
                <w:b w:val="0"/>
              </w:rPr>
              <w:t>bez AD</w:t>
            </w:r>
          </w:p>
          <w:p w14:paraId="56F0A287" w14:textId="297FF651" w:rsidR="00366E42" w:rsidRPr="00B06D17" w:rsidRDefault="00366E42" w:rsidP="00366E42">
            <w:pPr>
              <w:pStyle w:val="Tabulka"/>
              <w:rPr>
                <w:rStyle w:val="Tun"/>
                <w:highlight w:val="yellow"/>
              </w:rPr>
            </w:pPr>
          </w:p>
        </w:tc>
        <w:tc>
          <w:tcPr>
            <w:tcW w:w="2977" w:type="dxa"/>
          </w:tcPr>
          <w:p w14:paraId="689807FB" w14:textId="7412D33C" w:rsidR="00366E42" w:rsidRPr="00B06D17" w:rsidRDefault="00366E42" w:rsidP="00366E42">
            <w:pPr>
              <w:pStyle w:val="Tabulka"/>
              <w:rPr>
                <w:rStyle w:val="Tun"/>
                <w:highlight w:val="yellow"/>
              </w:rPr>
            </w:pPr>
            <w:proofErr w:type="gramStart"/>
            <w:r w:rsidRPr="00B06D17">
              <w:rPr>
                <w:rStyle w:val="Tun"/>
                <w:highlight w:val="yellow"/>
              </w:rPr>
              <w:t>[....] Kč</w:t>
            </w:r>
            <w:proofErr w:type="gramEnd"/>
          </w:p>
        </w:tc>
      </w:tr>
      <w:tr w:rsidR="00366E42" w:rsidRPr="00B72613" w14:paraId="7CF1AE28" w14:textId="77777777" w:rsidTr="003500A2">
        <w:tc>
          <w:tcPr>
            <w:tcW w:w="2914" w:type="dxa"/>
          </w:tcPr>
          <w:p w14:paraId="1611947D" w14:textId="1B64D499" w:rsidR="00366E42" w:rsidRPr="00B06D17" w:rsidRDefault="00366E42" w:rsidP="00366E42">
            <w:pPr>
              <w:pStyle w:val="Tabulka"/>
              <w:rPr>
                <w:rStyle w:val="Tun"/>
                <w:highlight w:val="yellow"/>
              </w:rPr>
            </w:pPr>
            <w:r>
              <w:rPr>
                <w:rStyle w:val="Tun"/>
                <w:highlight w:val="yellow"/>
              </w:rPr>
              <w:t>3</w:t>
            </w:r>
            <w:r w:rsidRPr="00B06D17">
              <w:rPr>
                <w:rStyle w:val="Tun"/>
                <w:highlight w:val="yellow"/>
              </w:rPr>
              <w:t>. Dílčí etapa</w:t>
            </w:r>
          </w:p>
        </w:tc>
        <w:tc>
          <w:tcPr>
            <w:tcW w:w="2977" w:type="dxa"/>
            <w:vAlign w:val="center"/>
          </w:tcPr>
          <w:p w14:paraId="11337959" w14:textId="77777777" w:rsidR="00366E42" w:rsidRDefault="00366E42" w:rsidP="00366E42">
            <w:pPr>
              <w:pStyle w:val="Tabulka"/>
              <w:rPr>
                <w:rStyle w:val="Tun"/>
                <w:highlight w:val="yellow"/>
              </w:rPr>
            </w:pPr>
            <w:proofErr w:type="gramStart"/>
            <w:r w:rsidRPr="00B06D17">
              <w:rPr>
                <w:rStyle w:val="Tun"/>
                <w:highlight w:val="yellow"/>
              </w:rPr>
              <w:t>[....] Kč</w:t>
            </w:r>
            <w:proofErr w:type="gramEnd"/>
          </w:p>
          <w:p w14:paraId="3B7A434C" w14:textId="400E49FA" w:rsidR="00366E42" w:rsidRDefault="0032770E" w:rsidP="0032770E">
            <w:pPr>
              <w:pStyle w:val="Tabulka"/>
              <w:rPr>
                <w:rStyle w:val="Tun"/>
                <w:highlight w:val="yellow"/>
              </w:rPr>
            </w:pPr>
            <w:r>
              <w:rPr>
                <w:rStyle w:val="Tun"/>
                <w:rFonts w:asciiTheme="minorHAnsi" w:hAnsiTheme="minorHAnsi"/>
              </w:rPr>
              <w:t>10</w:t>
            </w:r>
            <w:r w:rsidR="00366E42" w:rsidRPr="009E681B">
              <w:rPr>
                <w:rStyle w:val="Tun"/>
                <w:rFonts w:asciiTheme="minorHAnsi" w:hAnsiTheme="minorHAnsi"/>
              </w:rPr>
              <w:t>% z ceny za zpracování DSP a PDPS</w:t>
            </w:r>
            <w:r w:rsidR="00366E42">
              <w:rPr>
                <w:rStyle w:val="Tun"/>
                <w:rFonts w:asciiTheme="minorHAnsi" w:hAnsiTheme="minorHAnsi"/>
                <w:b w:val="0"/>
              </w:rPr>
              <w:t xml:space="preserve"> bez AD</w:t>
            </w:r>
          </w:p>
        </w:tc>
        <w:tc>
          <w:tcPr>
            <w:tcW w:w="2977" w:type="dxa"/>
          </w:tcPr>
          <w:p w14:paraId="5C7483D0" w14:textId="0D8E4F7D" w:rsidR="00366E42" w:rsidRPr="008C0322" w:rsidRDefault="00366E42" w:rsidP="00366E42">
            <w:pPr>
              <w:pStyle w:val="Tabulka"/>
              <w:rPr>
                <w:rStyle w:val="Tun"/>
                <w:highlight w:val="yellow"/>
              </w:rPr>
            </w:pPr>
            <w:proofErr w:type="gramStart"/>
            <w:r w:rsidRPr="00B06D17">
              <w:rPr>
                <w:rStyle w:val="Tun"/>
                <w:highlight w:val="yellow"/>
              </w:rPr>
              <w:t>[....] Kč</w:t>
            </w:r>
            <w:proofErr w:type="gramEnd"/>
          </w:p>
        </w:tc>
      </w:tr>
      <w:tr w:rsidR="00366E42" w:rsidRPr="00B72613" w14:paraId="42DFA1E4" w14:textId="77777777" w:rsidTr="003500A2">
        <w:tc>
          <w:tcPr>
            <w:tcW w:w="2914" w:type="dxa"/>
          </w:tcPr>
          <w:p w14:paraId="133E87B2" w14:textId="13B7B433" w:rsidR="00366E42" w:rsidRPr="00B06D17" w:rsidRDefault="00366E42" w:rsidP="00366E42">
            <w:pPr>
              <w:pStyle w:val="Tabulka"/>
              <w:rPr>
                <w:rStyle w:val="Tun"/>
                <w:highlight w:val="yellow"/>
              </w:rPr>
            </w:pPr>
            <w:r>
              <w:rPr>
                <w:rStyle w:val="Tun"/>
                <w:highlight w:val="yellow"/>
              </w:rPr>
              <w:t>4</w:t>
            </w:r>
            <w:r w:rsidRPr="00B06D17">
              <w:rPr>
                <w:rStyle w:val="Tun"/>
                <w:highlight w:val="yellow"/>
              </w:rPr>
              <w:t>. Dílčí etapa</w:t>
            </w:r>
          </w:p>
        </w:tc>
        <w:tc>
          <w:tcPr>
            <w:tcW w:w="2977" w:type="dxa"/>
            <w:vAlign w:val="center"/>
          </w:tcPr>
          <w:p w14:paraId="60E869F0" w14:textId="78F1D9E1" w:rsidR="00366E42" w:rsidRPr="00B06D17" w:rsidRDefault="0032770E" w:rsidP="0032770E">
            <w:pPr>
              <w:pStyle w:val="Tabulka"/>
              <w:rPr>
                <w:rStyle w:val="Tun"/>
                <w:highlight w:val="yellow"/>
              </w:rPr>
            </w:pPr>
            <w:r>
              <w:rPr>
                <w:rStyle w:val="Tun"/>
                <w:rFonts w:asciiTheme="minorHAnsi" w:hAnsiTheme="minorHAnsi"/>
              </w:rPr>
              <w:t>35% z ceny za zpracování DSP a PDPS bez AD</w:t>
            </w:r>
          </w:p>
        </w:tc>
        <w:tc>
          <w:tcPr>
            <w:tcW w:w="2977" w:type="dxa"/>
          </w:tcPr>
          <w:p w14:paraId="4F3517D2" w14:textId="77777777" w:rsidR="00366E42" w:rsidRPr="00B06D17" w:rsidRDefault="00366E42" w:rsidP="00366E42">
            <w:pPr>
              <w:pStyle w:val="Tabulka"/>
              <w:rPr>
                <w:rStyle w:val="Tun"/>
                <w:highlight w:val="yellow"/>
              </w:rPr>
            </w:pPr>
            <w:proofErr w:type="gramStart"/>
            <w:r w:rsidRPr="00B06D17">
              <w:rPr>
                <w:rStyle w:val="Tun"/>
                <w:highlight w:val="yellow"/>
              </w:rPr>
              <w:t>[....] Kč</w:t>
            </w:r>
            <w:proofErr w:type="gramEnd"/>
          </w:p>
        </w:tc>
      </w:tr>
      <w:tr w:rsidR="00366E42" w:rsidRPr="00B72613" w14:paraId="21FABC4B" w14:textId="77777777" w:rsidTr="003500A2">
        <w:tc>
          <w:tcPr>
            <w:tcW w:w="2914" w:type="dxa"/>
          </w:tcPr>
          <w:p w14:paraId="18527010" w14:textId="58D6F499" w:rsidR="00366E42" w:rsidRPr="00B06D17" w:rsidRDefault="00366E42" w:rsidP="00366E42">
            <w:pPr>
              <w:pStyle w:val="Tabulka"/>
              <w:rPr>
                <w:rStyle w:val="Tun"/>
                <w:highlight w:val="yellow"/>
              </w:rPr>
            </w:pPr>
            <w:r>
              <w:rPr>
                <w:rStyle w:val="Tun"/>
                <w:highlight w:val="yellow"/>
              </w:rPr>
              <w:t>5</w:t>
            </w:r>
            <w:r w:rsidRPr="00B06D17">
              <w:rPr>
                <w:rStyle w:val="Tun"/>
                <w:highlight w:val="yellow"/>
              </w:rPr>
              <w:t>. Dílčí etapa</w:t>
            </w:r>
          </w:p>
        </w:tc>
        <w:tc>
          <w:tcPr>
            <w:tcW w:w="2977" w:type="dxa"/>
            <w:vAlign w:val="center"/>
          </w:tcPr>
          <w:p w14:paraId="374B96B7" w14:textId="77777777" w:rsidR="00366E42" w:rsidRDefault="00366E42" w:rsidP="00366E42">
            <w:pPr>
              <w:pStyle w:val="Tabulka"/>
              <w:rPr>
                <w:rStyle w:val="Tun"/>
                <w:highlight w:val="yellow"/>
              </w:rPr>
            </w:pPr>
            <w:proofErr w:type="gramStart"/>
            <w:r w:rsidRPr="00B06D17">
              <w:rPr>
                <w:rStyle w:val="Tun"/>
                <w:highlight w:val="yellow"/>
              </w:rPr>
              <w:t>[....] Kč</w:t>
            </w:r>
            <w:proofErr w:type="gramEnd"/>
          </w:p>
          <w:p w14:paraId="2DA1CD30" w14:textId="2756D869" w:rsidR="00366E42" w:rsidRPr="00B06D17" w:rsidRDefault="00366E42" w:rsidP="00366E42">
            <w:pPr>
              <w:pStyle w:val="Tabulka"/>
              <w:rPr>
                <w:rStyle w:val="Tun"/>
                <w:highlight w:val="yellow"/>
              </w:rPr>
            </w:pPr>
            <w:r w:rsidRPr="009E681B">
              <w:rPr>
                <w:rStyle w:val="Tun"/>
                <w:rFonts w:asciiTheme="minorHAnsi" w:hAnsiTheme="minorHAnsi"/>
              </w:rPr>
              <w:t>2</w:t>
            </w:r>
            <w:r>
              <w:rPr>
                <w:rStyle w:val="Tun"/>
                <w:rFonts w:asciiTheme="minorHAnsi" w:hAnsiTheme="minorHAnsi"/>
              </w:rPr>
              <w:t>5</w:t>
            </w:r>
            <w:r w:rsidRPr="009E681B">
              <w:rPr>
                <w:rStyle w:val="Tun"/>
                <w:rFonts w:asciiTheme="minorHAnsi" w:hAnsiTheme="minorHAnsi"/>
              </w:rPr>
              <w:t>% z ceny za zpracování DSP a PDPS</w:t>
            </w:r>
            <w:r>
              <w:rPr>
                <w:rStyle w:val="Tun"/>
                <w:rFonts w:asciiTheme="minorHAnsi" w:hAnsiTheme="minorHAnsi"/>
              </w:rPr>
              <w:t xml:space="preserve"> </w:t>
            </w:r>
            <w:r>
              <w:rPr>
                <w:rStyle w:val="Tun"/>
                <w:rFonts w:asciiTheme="minorHAnsi" w:hAnsiTheme="minorHAnsi"/>
                <w:b w:val="0"/>
              </w:rPr>
              <w:t>bez AD</w:t>
            </w:r>
          </w:p>
        </w:tc>
        <w:tc>
          <w:tcPr>
            <w:tcW w:w="2977" w:type="dxa"/>
          </w:tcPr>
          <w:p w14:paraId="334966D5" w14:textId="76B8C5B5" w:rsidR="00366E42" w:rsidRPr="00B06D17" w:rsidRDefault="00366E42" w:rsidP="00366E42">
            <w:pPr>
              <w:pStyle w:val="Tabulka"/>
              <w:rPr>
                <w:rStyle w:val="Tun"/>
                <w:highlight w:val="yellow"/>
              </w:rPr>
            </w:pPr>
            <w:r w:rsidRPr="00B06D17">
              <w:rPr>
                <w:rStyle w:val="Tun"/>
                <w:highlight w:val="yellow"/>
              </w:rPr>
              <w:t>[….] Kč</w:t>
            </w:r>
          </w:p>
        </w:tc>
      </w:tr>
      <w:tr w:rsidR="00366E42" w:rsidRPr="00B72613" w14:paraId="1FD4D882" w14:textId="77777777" w:rsidTr="003500A2">
        <w:tc>
          <w:tcPr>
            <w:tcW w:w="2914" w:type="dxa"/>
          </w:tcPr>
          <w:p w14:paraId="2B164497" w14:textId="6842C0C6" w:rsidR="00366E42" w:rsidRPr="00B06D17" w:rsidRDefault="00366E42" w:rsidP="00366E42">
            <w:pPr>
              <w:pStyle w:val="Tabulka"/>
              <w:rPr>
                <w:rStyle w:val="Tun"/>
                <w:highlight w:val="yellow"/>
              </w:rPr>
            </w:pPr>
            <w:r>
              <w:rPr>
                <w:rStyle w:val="Tun"/>
                <w:highlight w:val="yellow"/>
              </w:rPr>
              <w:t>6</w:t>
            </w:r>
            <w:r w:rsidRPr="00B06D17">
              <w:rPr>
                <w:rStyle w:val="Tun"/>
                <w:highlight w:val="yellow"/>
              </w:rPr>
              <w:t>. Dílčí etapa Výkon autorského dozoru</w:t>
            </w:r>
          </w:p>
        </w:tc>
        <w:tc>
          <w:tcPr>
            <w:tcW w:w="2977" w:type="dxa"/>
            <w:vAlign w:val="center"/>
          </w:tcPr>
          <w:p w14:paraId="1052294E" w14:textId="5DEC8DE6" w:rsidR="00366E42" w:rsidRPr="00B06D17" w:rsidRDefault="00366E42" w:rsidP="00366E42">
            <w:pPr>
              <w:pStyle w:val="Tabulka"/>
              <w:rPr>
                <w:rStyle w:val="Tun"/>
                <w:highlight w:val="yellow"/>
              </w:rPr>
            </w:pPr>
            <w:proofErr w:type="gramStart"/>
            <w:r w:rsidRPr="00B06D17">
              <w:rPr>
                <w:rStyle w:val="Tun"/>
                <w:highlight w:val="yellow"/>
              </w:rPr>
              <w:t>[....] Kč</w:t>
            </w:r>
            <w:proofErr w:type="gramEnd"/>
          </w:p>
        </w:tc>
        <w:tc>
          <w:tcPr>
            <w:tcW w:w="2977" w:type="dxa"/>
          </w:tcPr>
          <w:p w14:paraId="3B073DA6" w14:textId="77777777" w:rsidR="00366E42" w:rsidRPr="00B06D17" w:rsidRDefault="00366E42" w:rsidP="00366E42">
            <w:pPr>
              <w:pStyle w:val="Tabulka"/>
              <w:rPr>
                <w:rStyle w:val="Tun"/>
                <w:highlight w:val="yellow"/>
              </w:rPr>
            </w:pPr>
            <w:proofErr w:type="gramStart"/>
            <w:r w:rsidRPr="00B06D17">
              <w:rPr>
                <w:rStyle w:val="Tun"/>
                <w:highlight w:val="yellow"/>
              </w:rPr>
              <w:t>[....] Kč</w:t>
            </w:r>
            <w:proofErr w:type="gramEnd"/>
          </w:p>
        </w:tc>
      </w:tr>
      <w:tr w:rsidR="00B72613" w:rsidRPr="00B72613" w14:paraId="01EA5F8E" w14:textId="77777777" w:rsidTr="009227F1">
        <w:tc>
          <w:tcPr>
            <w:tcW w:w="2914" w:type="dxa"/>
          </w:tcPr>
          <w:p w14:paraId="4BAE4D8B" w14:textId="77777777" w:rsidR="00B72613" w:rsidRPr="00B72613" w:rsidRDefault="00B72613" w:rsidP="00517090">
            <w:pPr>
              <w:pStyle w:val="Tabulka"/>
              <w:rPr>
                <w:rStyle w:val="Tun"/>
              </w:rPr>
            </w:pPr>
            <w:r w:rsidRPr="00B72613">
              <w:rPr>
                <w:rStyle w:val="Tun"/>
              </w:rPr>
              <w:t>Celkem:</w:t>
            </w:r>
          </w:p>
        </w:tc>
        <w:tc>
          <w:tcPr>
            <w:tcW w:w="2977" w:type="dxa"/>
          </w:tcPr>
          <w:p w14:paraId="78E1B0EC"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67"/>
        <w:gridCol w:w="4026"/>
        <w:gridCol w:w="3512"/>
        <w:gridCol w:w="3357"/>
      </w:tblGrid>
      <w:tr w:rsidR="00B72613" w:rsidRPr="0017282C" w14:paraId="3D2C0F94" w14:textId="77777777" w:rsidTr="00DB1B47">
        <w:trPr>
          <w:cnfStyle w:val="100000000000" w:firstRow="1" w:lastRow="0" w:firstColumn="0" w:lastColumn="0" w:oddVBand="0" w:evenVBand="0" w:oddHBand="0" w:evenHBand="0" w:firstRowFirstColumn="0" w:firstRowLastColumn="0" w:lastRowFirstColumn="0" w:lastRowLastColumn="0"/>
        </w:trPr>
        <w:tc>
          <w:tcPr>
            <w:tcW w:w="2767" w:type="dxa"/>
          </w:tcPr>
          <w:p w14:paraId="51AF577C" w14:textId="77777777" w:rsidR="00B72613" w:rsidRPr="0017282C" w:rsidRDefault="00B72613" w:rsidP="009626C4">
            <w:pPr>
              <w:pStyle w:val="Tabulka"/>
              <w:rPr>
                <w:rStyle w:val="Tun"/>
                <w:b/>
              </w:rPr>
            </w:pPr>
            <w:r w:rsidRPr="0017282C">
              <w:rPr>
                <w:rStyle w:val="Tun"/>
                <w:b/>
              </w:rPr>
              <w:t>Část Díla</w:t>
            </w:r>
          </w:p>
        </w:tc>
        <w:tc>
          <w:tcPr>
            <w:tcW w:w="4026" w:type="dxa"/>
          </w:tcPr>
          <w:p w14:paraId="4EBC0DC8" w14:textId="77777777" w:rsidR="00B72613" w:rsidRPr="0017282C" w:rsidRDefault="00B72613" w:rsidP="009626C4">
            <w:pPr>
              <w:pStyle w:val="Tabulka"/>
              <w:rPr>
                <w:rStyle w:val="Tun"/>
                <w:b/>
              </w:rPr>
            </w:pPr>
            <w:r w:rsidRPr="0017282C">
              <w:rPr>
                <w:rStyle w:val="Tun"/>
                <w:b/>
              </w:rPr>
              <w:t>Doba plnění</w:t>
            </w:r>
          </w:p>
        </w:tc>
        <w:tc>
          <w:tcPr>
            <w:tcW w:w="3512"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57"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7A6E31AB" w14:textId="77777777" w:rsidTr="00DB1B47">
        <w:tc>
          <w:tcPr>
            <w:tcW w:w="2767" w:type="dxa"/>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4026" w:type="dxa"/>
          </w:tcPr>
          <w:p w14:paraId="68C3674A" w14:textId="77777777" w:rsidR="00B72613" w:rsidRPr="00B72613" w:rsidRDefault="00B72613" w:rsidP="00B72613">
            <w:pPr>
              <w:pStyle w:val="Textbezodsazen"/>
              <w:jc w:val="left"/>
            </w:pPr>
            <w:r w:rsidRPr="00B72613">
              <w:t>ihned po nabytí účinnosti Smlouvy</w:t>
            </w:r>
          </w:p>
        </w:tc>
        <w:tc>
          <w:tcPr>
            <w:tcW w:w="3512" w:type="dxa"/>
          </w:tcPr>
          <w:p w14:paraId="2B5E7772" w14:textId="77777777" w:rsidR="00B72613" w:rsidRPr="00B72613" w:rsidRDefault="00B72613" w:rsidP="00B72613">
            <w:pPr>
              <w:pStyle w:val="Textbezodsazen"/>
              <w:jc w:val="left"/>
            </w:pPr>
            <w:r w:rsidRPr="00B72613">
              <w:t>-</w:t>
            </w:r>
          </w:p>
        </w:tc>
        <w:tc>
          <w:tcPr>
            <w:tcW w:w="3357" w:type="dxa"/>
          </w:tcPr>
          <w:p w14:paraId="62192A07" w14:textId="77777777" w:rsidR="00B72613" w:rsidRPr="00B72613" w:rsidRDefault="00B72613" w:rsidP="00B72613">
            <w:pPr>
              <w:pStyle w:val="Textbezodsazen"/>
              <w:jc w:val="left"/>
            </w:pPr>
            <w:r w:rsidRPr="00B72613">
              <w:t>-</w:t>
            </w:r>
          </w:p>
        </w:tc>
      </w:tr>
      <w:tr w:rsidR="00DB1B47" w:rsidRPr="00B72613" w14:paraId="7602C26C" w14:textId="77777777" w:rsidTr="00DB1B47">
        <w:tc>
          <w:tcPr>
            <w:tcW w:w="2767" w:type="dxa"/>
          </w:tcPr>
          <w:p w14:paraId="7074793C" w14:textId="77777777" w:rsidR="00DB1B47" w:rsidRPr="000E7CB9" w:rsidRDefault="00DB1B47" w:rsidP="00DB1B47">
            <w:pPr>
              <w:pStyle w:val="Textbezodsazen"/>
              <w:rPr>
                <w:rStyle w:val="Tun"/>
              </w:rPr>
            </w:pPr>
            <w:r w:rsidRPr="000E7CB9">
              <w:rPr>
                <w:rStyle w:val="Tun"/>
              </w:rPr>
              <w:t>1. Dílčí etapa</w:t>
            </w:r>
          </w:p>
        </w:tc>
        <w:tc>
          <w:tcPr>
            <w:tcW w:w="4026" w:type="dxa"/>
          </w:tcPr>
          <w:p w14:paraId="3F5BE669" w14:textId="76BE4352" w:rsidR="00DB1B47" w:rsidRPr="000E7CB9" w:rsidRDefault="00DB1B47" w:rsidP="009268C3">
            <w:pPr>
              <w:pStyle w:val="Textbezodsazen"/>
              <w:jc w:val="left"/>
            </w:pPr>
            <w:r w:rsidRPr="000E7CB9">
              <w:rPr>
                <w:b/>
              </w:rPr>
              <w:t xml:space="preserve">Do 4 měsíců </w:t>
            </w:r>
            <w:r w:rsidRPr="000E7CB9">
              <w:t xml:space="preserve">od </w:t>
            </w:r>
            <w:r w:rsidR="009268C3">
              <w:t xml:space="preserve">pokynu objednatele (na základě přidělených výluk pro zpracování potřebných průzkumů) </w:t>
            </w:r>
          </w:p>
        </w:tc>
        <w:tc>
          <w:tcPr>
            <w:tcW w:w="3512" w:type="dxa"/>
          </w:tcPr>
          <w:p w14:paraId="43A32E79" w14:textId="1466CD65" w:rsidR="00DB1B47" w:rsidRPr="000E7CB9" w:rsidRDefault="00DB1B47" w:rsidP="00AC0930">
            <w:pPr>
              <w:pStyle w:val="Textbezodsazen"/>
              <w:jc w:val="left"/>
            </w:pPr>
            <w:r w:rsidRPr="000E7CB9">
              <w:t xml:space="preserve">Zpracování </w:t>
            </w:r>
            <w:r w:rsidR="00AC0930">
              <w:t>potřebných průzkumů pro návrh technického řešení</w:t>
            </w:r>
          </w:p>
        </w:tc>
        <w:tc>
          <w:tcPr>
            <w:tcW w:w="3357" w:type="dxa"/>
          </w:tcPr>
          <w:p w14:paraId="332AE90C" w14:textId="77777777" w:rsidR="00DB1B47" w:rsidRPr="000E7CB9" w:rsidRDefault="00DB1B47" w:rsidP="00DB1B47">
            <w:pPr>
              <w:pStyle w:val="Textbezodsazen"/>
              <w:jc w:val="left"/>
            </w:pPr>
            <w:r w:rsidRPr="000E7CB9">
              <w:t>Předávací protokol (pro Část Díla)</w:t>
            </w:r>
          </w:p>
          <w:p w14:paraId="663ABA1C" w14:textId="5BEAF051" w:rsidR="00DB1B47" w:rsidRPr="000E7CB9" w:rsidRDefault="00AC0930" w:rsidP="00700A55">
            <w:pPr>
              <w:pStyle w:val="Textbezodsazen"/>
              <w:jc w:val="left"/>
            </w:pPr>
            <w:r>
              <w:t>F</w:t>
            </w:r>
            <w:r w:rsidR="00DB1B47" w:rsidRPr="000E7CB9">
              <w:t>akturace</w:t>
            </w:r>
          </w:p>
        </w:tc>
      </w:tr>
      <w:tr w:rsidR="0051458E" w:rsidRPr="00B72613" w14:paraId="1FD17497" w14:textId="77777777" w:rsidTr="00DB1B47">
        <w:tc>
          <w:tcPr>
            <w:tcW w:w="2767" w:type="dxa"/>
          </w:tcPr>
          <w:p w14:paraId="6476C2F7" w14:textId="43449D55" w:rsidR="0051458E" w:rsidRPr="000E7CB9" w:rsidRDefault="008E324D" w:rsidP="0051458E">
            <w:pPr>
              <w:pStyle w:val="Textbezodsazen"/>
              <w:rPr>
                <w:rStyle w:val="Tun"/>
              </w:rPr>
            </w:pPr>
            <w:r>
              <w:rPr>
                <w:rStyle w:val="Tun"/>
              </w:rPr>
              <w:t>2</w:t>
            </w:r>
            <w:r w:rsidR="0051458E" w:rsidRPr="000E7CB9">
              <w:rPr>
                <w:rStyle w:val="Tun"/>
              </w:rPr>
              <w:t>. Dílčí etapa</w:t>
            </w:r>
          </w:p>
        </w:tc>
        <w:tc>
          <w:tcPr>
            <w:tcW w:w="4026" w:type="dxa"/>
          </w:tcPr>
          <w:p w14:paraId="3B22764A" w14:textId="78670210" w:rsidR="0051458E" w:rsidRPr="000E7CB9" w:rsidRDefault="0051458E" w:rsidP="008E324D">
            <w:pPr>
              <w:pStyle w:val="Textbezodsazen"/>
              <w:jc w:val="left"/>
              <w:rPr>
                <w:b/>
              </w:rPr>
            </w:pPr>
            <w:r w:rsidRPr="000E7CB9">
              <w:rPr>
                <w:b/>
              </w:rPr>
              <w:t xml:space="preserve">Do </w:t>
            </w:r>
            <w:r w:rsidR="008E324D">
              <w:rPr>
                <w:b/>
              </w:rPr>
              <w:t>3</w:t>
            </w:r>
            <w:r w:rsidR="008E324D" w:rsidRPr="000E7CB9">
              <w:rPr>
                <w:b/>
              </w:rPr>
              <w:t xml:space="preserve"> </w:t>
            </w:r>
            <w:r w:rsidRPr="000E7CB9">
              <w:rPr>
                <w:b/>
              </w:rPr>
              <w:t xml:space="preserve">měsíců </w:t>
            </w:r>
            <w:r w:rsidRPr="000E7CB9">
              <w:t xml:space="preserve">od splnění </w:t>
            </w:r>
            <w:r w:rsidR="008E324D">
              <w:t>1</w:t>
            </w:r>
            <w:r w:rsidRPr="000E7CB9">
              <w:t>. Dílčí etapy</w:t>
            </w:r>
          </w:p>
        </w:tc>
        <w:tc>
          <w:tcPr>
            <w:tcW w:w="3512" w:type="dxa"/>
          </w:tcPr>
          <w:p w14:paraId="3420D8B0" w14:textId="2693DDF4" w:rsidR="0051458E" w:rsidRPr="000E7CB9" w:rsidRDefault="0051458E" w:rsidP="00AC0930">
            <w:pPr>
              <w:pStyle w:val="Textbezodsazen"/>
              <w:jc w:val="left"/>
            </w:pPr>
            <w:r w:rsidRPr="000E7CB9">
              <w:t>Návrh technického řešení DSP + PDPS</w:t>
            </w:r>
            <w:r w:rsidR="00AC0930">
              <w:t xml:space="preserve"> včetně</w:t>
            </w:r>
            <w:r w:rsidR="00AC0930" w:rsidRPr="000E7CB9">
              <w:t xml:space="preserve"> náklad</w:t>
            </w:r>
            <w:r w:rsidR="00AC0930">
              <w:t>ů</w:t>
            </w:r>
            <w:r w:rsidR="00AC0930" w:rsidRPr="000E7CB9">
              <w:t xml:space="preserve"> a soupis</w:t>
            </w:r>
            <w:r w:rsidR="00AC0930">
              <w:t>ů</w:t>
            </w:r>
            <w:r w:rsidR="00AC0930" w:rsidRPr="000E7CB9">
              <w:t xml:space="preserve"> prací k připomínkám</w:t>
            </w:r>
          </w:p>
        </w:tc>
        <w:tc>
          <w:tcPr>
            <w:tcW w:w="3357" w:type="dxa"/>
          </w:tcPr>
          <w:p w14:paraId="213C60AA" w14:textId="77777777" w:rsidR="0051458E" w:rsidRPr="000E7CB9" w:rsidRDefault="0051458E" w:rsidP="0051458E">
            <w:pPr>
              <w:pStyle w:val="Textbezodsazen"/>
              <w:jc w:val="left"/>
            </w:pPr>
            <w:r w:rsidRPr="000E7CB9">
              <w:t>Předávací protokol (pro Část Díla)</w:t>
            </w:r>
          </w:p>
          <w:p w14:paraId="6B25AFAD" w14:textId="7E378F7F" w:rsidR="0051458E" w:rsidRPr="000E7CB9" w:rsidRDefault="00AC0930" w:rsidP="00700A55">
            <w:pPr>
              <w:pStyle w:val="Textbezodsazen"/>
              <w:jc w:val="left"/>
            </w:pPr>
            <w:r>
              <w:t>F</w:t>
            </w:r>
            <w:r w:rsidR="0051458E" w:rsidRPr="000E7CB9">
              <w:t>akturace</w:t>
            </w:r>
          </w:p>
        </w:tc>
      </w:tr>
      <w:tr w:rsidR="00DB1B47" w:rsidRPr="00B72613" w14:paraId="24FF7650" w14:textId="77777777" w:rsidTr="00DB1B47">
        <w:tc>
          <w:tcPr>
            <w:tcW w:w="2767" w:type="dxa"/>
          </w:tcPr>
          <w:p w14:paraId="62E9ABE8" w14:textId="2CADA2DA" w:rsidR="00DB1B47" w:rsidRPr="000E7CB9" w:rsidRDefault="008E324D" w:rsidP="0051458E">
            <w:pPr>
              <w:pStyle w:val="Textbezodsazen"/>
              <w:rPr>
                <w:rStyle w:val="Tun"/>
              </w:rPr>
            </w:pPr>
            <w:r>
              <w:rPr>
                <w:rStyle w:val="Tun"/>
              </w:rPr>
              <w:t>3</w:t>
            </w:r>
            <w:r w:rsidR="00DB1B47" w:rsidRPr="000E7CB9">
              <w:rPr>
                <w:rStyle w:val="Tun"/>
              </w:rPr>
              <w:t>. Dílčí etapa</w:t>
            </w:r>
          </w:p>
        </w:tc>
        <w:tc>
          <w:tcPr>
            <w:tcW w:w="4026" w:type="dxa"/>
          </w:tcPr>
          <w:p w14:paraId="3974DB18" w14:textId="60F544DD" w:rsidR="00DB1B47" w:rsidRPr="000E7CB9" w:rsidRDefault="00DB1B47" w:rsidP="008E324D">
            <w:pPr>
              <w:pStyle w:val="Textbezodsazen"/>
              <w:jc w:val="left"/>
            </w:pPr>
            <w:r w:rsidRPr="000E7CB9">
              <w:rPr>
                <w:b/>
              </w:rPr>
              <w:t>Do 2 měsíců</w:t>
            </w:r>
            <w:r w:rsidRPr="000E7CB9">
              <w:t xml:space="preserve"> od ukončení připomínkového řízení z </w:t>
            </w:r>
            <w:r w:rsidR="008E324D">
              <w:t>2</w:t>
            </w:r>
            <w:r w:rsidRPr="000E7CB9">
              <w:t>. Dílčí etapy</w:t>
            </w:r>
          </w:p>
        </w:tc>
        <w:tc>
          <w:tcPr>
            <w:tcW w:w="3512" w:type="dxa"/>
          </w:tcPr>
          <w:p w14:paraId="5305EC34" w14:textId="01C9372B" w:rsidR="00DB1B47" w:rsidRPr="000E7CB9" w:rsidRDefault="00DB1B47" w:rsidP="00AC0930">
            <w:pPr>
              <w:pStyle w:val="Textbezodsazen"/>
              <w:jc w:val="left"/>
            </w:pPr>
            <w:r w:rsidRPr="000E7CB9">
              <w:t>Dílčí předání DSP a PDPS se zapracovanými připomínkami bez dokladové části</w:t>
            </w:r>
            <w:r w:rsidR="0051458E" w:rsidRPr="000E7CB9">
              <w:t xml:space="preserve"> </w:t>
            </w:r>
          </w:p>
        </w:tc>
        <w:tc>
          <w:tcPr>
            <w:tcW w:w="3357" w:type="dxa"/>
          </w:tcPr>
          <w:p w14:paraId="75ECBE54" w14:textId="77777777" w:rsidR="00700A55" w:rsidRPr="000E7CB9" w:rsidRDefault="00DB1B47" w:rsidP="00DB1B47">
            <w:pPr>
              <w:pStyle w:val="Textbezodsazen"/>
              <w:jc w:val="left"/>
            </w:pPr>
            <w:r w:rsidRPr="000E7CB9">
              <w:t>Předávací protokol k dané dílčí etapě</w:t>
            </w:r>
            <w:r w:rsidR="00700A55" w:rsidRPr="000E7CB9">
              <w:t xml:space="preserve"> </w:t>
            </w:r>
          </w:p>
          <w:p w14:paraId="2543617B" w14:textId="136A73E4" w:rsidR="00DB1B47" w:rsidRPr="000E7CB9" w:rsidRDefault="00700A55" w:rsidP="00DB1B47">
            <w:pPr>
              <w:pStyle w:val="Textbezodsazen"/>
              <w:jc w:val="left"/>
            </w:pPr>
            <w:r w:rsidRPr="000E7CB9">
              <w:t>Fakturace</w:t>
            </w:r>
          </w:p>
        </w:tc>
      </w:tr>
      <w:tr w:rsidR="00DB1B47" w:rsidRPr="00B72613" w14:paraId="7E82BFD4" w14:textId="77777777" w:rsidTr="00DB1B47">
        <w:tc>
          <w:tcPr>
            <w:tcW w:w="2767" w:type="dxa"/>
          </w:tcPr>
          <w:p w14:paraId="776AB19A" w14:textId="46E4B1DF" w:rsidR="00DB1B47" w:rsidRPr="000E7CB9" w:rsidRDefault="008E324D" w:rsidP="0051458E">
            <w:pPr>
              <w:pStyle w:val="Textbezodsazen"/>
              <w:rPr>
                <w:rStyle w:val="Tun"/>
              </w:rPr>
            </w:pPr>
            <w:r>
              <w:rPr>
                <w:rStyle w:val="Tun"/>
              </w:rPr>
              <w:t>4</w:t>
            </w:r>
            <w:r w:rsidR="00DB1B47" w:rsidRPr="000E7CB9">
              <w:rPr>
                <w:rStyle w:val="Tun"/>
              </w:rPr>
              <w:t>. Dílčí etapa</w:t>
            </w:r>
          </w:p>
        </w:tc>
        <w:tc>
          <w:tcPr>
            <w:tcW w:w="4026" w:type="dxa"/>
          </w:tcPr>
          <w:p w14:paraId="532C5948" w14:textId="03C1B908" w:rsidR="00DB1B47" w:rsidRPr="000E7CB9" w:rsidRDefault="00DB1B47" w:rsidP="008E324D">
            <w:pPr>
              <w:pStyle w:val="Textbezodsazen"/>
              <w:jc w:val="left"/>
            </w:pPr>
            <w:r w:rsidRPr="000E7CB9">
              <w:rPr>
                <w:b/>
              </w:rPr>
              <w:t>Do 3 měsíců</w:t>
            </w:r>
            <w:r w:rsidRPr="000E7CB9">
              <w:t xml:space="preserve"> od splnění </w:t>
            </w:r>
            <w:r w:rsidR="008E324D">
              <w:t>3</w:t>
            </w:r>
            <w:r w:rsidRPr="000E7CB9">
              <w:t>. dílčí etapy</w:t>
            </w:r>
          </w:p>
        </w:tc>
        <w:tc>
          <w:tcPr>
            <w:tcW w:w="3512" w:type="dxa"/>
          </w:tcPr>
          <w:p w14:paraId="6769EE34" w14:textId="24B108B6" w:rsidR="00DB1B47" w:rsidRPr="000E7CB9" w:rsidRDefault="00DB1B47" w:rsidP="00DB1B47">
            <w:pPr>
              <w:pStyle w:val="Textbezodsazen"/>
              <w:jc w:val="left"/>
            </w:pPr>
            <w:r w:rsidRPr="000E7CB9">
              <w:t>Podání žádosti o stavební povolení, odevzdání DSP</w:t>
            </w:r>
            <w:r w:rsidR="00AC0930">
              <w:t xml:space="preserve"> + PDPS</w:t>
            </w:r>
            <w:r w:rsidRPr="000E7CB9">
              <w:t xml:space="preserve"> s dokladovou částí, notifikace, BOZP v přípravě, náklady a oceněnými soupisy prací ve struktuře dle VTP a návrh ZTP na realizaci stavby</w:t>
            </w:r>
          </w:p>
        </w:tc>
        <w:tc>
          <w:tcPr>
            <w:tcW w:w="3357" w:type="dxa"/>
          </w:tcPr>
          <w:p w14:paraId="42504800" w14:textId="77777777" w:rsidR="00DB1B47" w:rsidRPr="000E7CB9" w:rsidRDefault="00DB1B47" w:rsidP="00DB1B47">
            <w:pPr>
              <w:pStyle w:val="Textbezodsazen"/>
              <w:jc w:val="left"/>
            </w:pPr>
            <w:r w:rsidRPr="000E7CB9">
              <w:t>Kopie žádosti předaná Objednateli, potvrzená podatelnou stavebního úřadu</w:t>
            </w:r>
          </w:p>
          <w:p w14:paraId="0394286A" w14:textId="77777777" w:rsidR="00DB1B47" w:rsidRPr="000E7CB9" w:rsidRDefault="00DB1B47" w:rsidP="00DB1B47">
            <w:pPr>
              <w:pStyle w:val="Textbezodsazen"/>
              <w:jc w:val="left"/>
            </w:pPr>
            <w:r w:rsidRPr="000E7CB9">
              <w:t>Protokol o provedení Díla</w:t>
            </w:r>
          </w:p>
          <w:p w14:paraId="65E432EE" w14:textId="0F194A57" w:rsidR="00DB1B47" w:rsidRPr="000E7CB9" w:rsidRDefault="00DB1B47" w:rsidP="00DB1B47">
            <w:pPr>
              <w:pStyle w:val="Textbezodsazen"/>
              <w:jc w:val="left"/>
            </w:pPr>
            <w:r w:rsidRPr="000E7CB9">
              <w:t>Fakturace</w:t>
            </w:r>
          </w:p>
        </w:tc>
      </w:tr>
      <w:tr w:rsidR="00DB1B47" w:rsidRPr="00B72613" w14:paraId="6F7BA7EE" w14:textId="77777777" w:rsidTr="00DB1B47">
        <w:tc>
          <w:tcPr>
            <w:tcW w:w="2767" w:type="dxa"/>
          </w:tcPr>
          <w:p w14:paraId="10BFFC01" w14:textId="0E48509E" w:rsidR="00DB1B47" w:rsidRPr="000E7CB9" w:rsidRDefault="008E324D" w:rsidP="00DF7F58">
            <w:pPr>
              <w:pStyle w:val="Textbezodsazen"/>
              <w:rPr>
                <w:rStyle w:val="Tun"/>
              </w:rPr>
            </w:pPr>
            <w:r>
              <w:rPr>
                <w:rStyle w:val="Tun"/>
              </w:rPr>
              <w:t>5</w:t>
            </w:r>
            <w:r w:rsidR="00DB1B47" w:rsidRPr="000E7CB9">
              <w:rPr>
                <w:rStyle w:val="Tun"/>
              </w:rPr>
              <w:t>. Dílčí etapa</w:t>
            </w:r>
          </w:p>
        </w:tc>
        <w:tc>
          <w:tcPr>
            <w:tcW w:w="4026" w:type="dxa"/>
          </w:tcPr>
          <w:p w14:paraId="66E60465" w14:textId="77777777" w:rsidR="00DB1B47" w:rsidRPr="000E7CB9" w:rsidRDefault="00DB1B47" w:rsidP="00DB1B47">
            <w:pPr>
              <w:pStyle w:val="Textbezodsazen"/>
              <w:jc w:val="left"/>
            </w:pPr>
            <w:r w:rsidRPr="000E7CB9">
              <w:rPr>
                <w:b/>
              </w:rPr>
              <w:t xml:space="preserve">Do 14 dnů </w:t>
            </w:r>
            <w:r w:rsidRPr="000E7CB9">
              <w:t>od nabytí právní moci SP</w:t>
            </w:r>
          </w:p>
          <w:p w14:paraId="3033744D" w14:textId="5A17F771" w:rsidR="00700A55" w:rsidRPr="000E7CB9" w:rsidRDefault="00700A55" w:rsidP="008E324D">
            <w:pPr>
              <w:pStyle w:val="Textbezodsazen"/>
              <w:jc w:val="left"/>
            </w:pPr>
            <w:r w:rsidRPr="000E7CB9">
              <w:t xml:space="preserve">(předpoklad </w:t>
            </w:r>
            <w:r w:rsidR="008E324D" w:rsidRPr="000E7CB9">
              <w:t>1</w:t>
            </w:r>
            <w:r w:rsidR="008E324D">
              <w:t>7</w:t>
            </w:r>
            <w:r w:rsidR="008E324D" w:rsidRPr="000E7CB9">
              <w:t xml:space="preserve"> </w:t>
            </w:r>
            <w:r w:rsidRPr="000E7CB9">
              <w:t>měsíců od nabytí účinnosti Smlouvy)</w:t>
            </w:r>
          </w:p>
        </w:tc>
        <w:tc>
          <w:tcPr>
            <w:tcW w:w="3512" w:type="dxa"/>
          </w:tcPr>
          <w:p w14:paraId="410181D1" w14:textId="163AA1D0" w:rsidR="00DB1B47" w:rsidRPr="000E7CB9" w:rsidRDefault="00DB1B47" w:rsidP="00DB1B47">
            <w:pPr>
              <w:pStyle w:val="Textbezodsazen"/>
              <w:jc w:val="left"/>
            </w:pPr>
            <w:r w:rsidRPr="000E7CB9">
              <w:t>Definitivní předání DSP a PDPS s kompletní dokladovou částí, nabytí právní moci stavebního povolení</w:t>
            </w:r>
          </w:p>
        </w:tc>
        <w:tc>
          <w:tcPr>
            <w:tcW w:w="3357" w:type="dxa"/>
          </w:tcPr>
          <w:p w14:paraId="157AB1DB" w14:textId="6C8FA4DE" w:rsidR="00DB1B47" w:rsidRPr="000E7CB9" w:rsidRDefault="00DB1B47" w:rsidP="00DB1B47">
            <w:pPr>
              <w:pStyle w:val="Textbezodsazen"/>
              <w:jc w:val="left"/>
            </w:pPr>
            <w:r w:rsidRPr="000E7CB9">
              <w:t>Protokol o provedení Díla</w:t>
            </w:r>
          </w:p>
          <w:p w14:paraId="63A4F984" w14:textId="77777777" w:rsidR="00DB1B47" w:rsidRPr="000E7CB9" w:rsidRDefault="00DB1B47" w:rsidP="00DB1B47">
            <w:pPr>
              <w:pStyle w:val="Textbezodsazen"/>
              <w:jc w:val="left"/>
            </w:pPr>
            <w:r w:rsidRPr="000E7CB9">
              <w:t>Stavební povolení v právní moci, předané Objednateli</w:t>
            </w:r>
          </w:p>
          <w:p w14:paraId="71DE1294" w14:textId="5B8EFC81" w:rsidR="00DB1B47" w:rsidRPr="000E7CB9" w:rsidRDefault="00DB1B47" w:rsidP="00DB1B47">
            <w:pPr>
              <w:pStyle w:val="Textbezodsazen"/>
              <w:jc w:val="left"/>
            </w:pPr>
            <w:r w:rsidRPr="000E7CB9">
              <w:t>Fakturace</w:t>
            </w:r>
          </w:p>
        </w:tc>
      </w:tr>
      <w:tr w:rsidR="00DB1B47" w:rsidRPr="00B72613" w14:paraId="6E03DD7F" w14:textId="77777777" w:rsidTr="00DB1B47">
        <w:tc>
          <w:tcPr>
            <w:tcW w:w="2767" w:type="dxa"/>
          </w:tcPr>
          <w:p w14:paraId="5D852542" w14:textId="4272B580" w:rsidR="00DB1B47" w:rsidRPr="000E7CB9" w:rsidRDefault="008E324D" w:rsidP="00DF7F58">
            <w:pPr>
              <w:pStyle w:val="Textbezodsazen"/>
              <w:rPr>
                <w:rStyle w:val="Tun"/>
              </w:rPr>
            </w:pPr>
            <w:r>
              <w:rPr>
                <w:rStyle w:val="Tun"/>
              </w:rPr>
              <w:t>6</w:t>
            </w:r>
            <w:r w:rsidR="00DB1B47" w:rsidRPr="000E7CB9">
              <w:rPr>
                <w:rStyle w:val="Tun"/>
              </w:rPr>
              <w:t>. Dílčí etapa</w:t>
            </w:r>
          </w:p>
        </w:tc>
        <w:tc>
          <w:tcPr>
            <w:tcW w:w="4026" w:type="dxa"/>
          </w:tcPr>
          <w:p w14:paraId="57F334A9" w14:textId="3FC77F0B" w:rsidR="00DB1B47" w:rsidRPr="000E7CB9" w:rsidRDefault="00DB1B47" w:rsidP="00DB1B47">
            <w:pPr>
              <w:pStyle w:val="Textbezodsazen"/>
              <w:jc w:val="left"/>
              <w:rPr>
                <w:b/>
              </w:rPr>
            </w:pPr>
            <w:r w:rsidRPr="000E7CB9">
              <w:rPr>
                <w:b/>
              </w:rPr>
              <w:t xml:space="preserve">Předpoklad zahájení realizace </w:t>
            </w:r>
            <w:r w:rsidRPr="000E7CB9">
              <w:t>do 14 dnů od předání staveniště</w:t>
            </w:r>
          </w:p>
        </w:tc>
        <w:tc>
          <w:tcPr>
            <w:tcW w:w="3512" w:type="dxa"/>
          </w:tcPr>
          <w:p w14:paraId="28380F83" w14:textId="183366D9" w:rsidR="00DB1B47" w:rsidRPr="000E7CB9" w:rsidRDefault="00DB1B47" w:rsidP="00DB1B47">
            <w:pPr>
              <w:pStyle w:val="Textbezodsazen"/>
              <w:jc w:val="left"/>
            </w:pPr>
            <w:r w:rsidRPr="000E7CB9">
              <w:t xml:space="preserve">Autorský dozor projektanta při realizaci Stavby; Zhotovitel se zavazuje provádět autorský dozor ode dne zahájení realizace stavby </w:t>
            </w:r>
            <w:r w:rsidRPr="000E7CB9">
              <w:lastRenderedPageBreak/>
              <w:t>do ukončení realizace stavby v předpokládané délce 29 měsíců.</w:t>
            </w:r>
          </w:p>
        </w:tc>
        <w:tc>
          <w:tcPr>
            <w:tcW w:w="3357" w:type="dxa"/>
          </w:tcPr>
          <w:p w14:paraId="09B7DF72" w14:textId="11CB62EB" w:rsidR="00DB1B47" w:rsidRPr="000E7CB9" w:rsidRDefault="00DB1B47" w:rsidP="00DB1B47">
            <w:pPr>
              <w:pStyle w:val="Textbezodsazen"/>
              <w:jc w:val="left"/>
            </w:pPr>
            <w:r w:rsidRPr="000E7CB9">
              <w:lastRenderedPageBreak/>
              <w:t>Výkaz poskytnutých služeb (1x za čtvrtletí) – stručný popis výkonů a specifikace výkonu autorského dozoru projektanta</w:t>
            </w:r>
          </w:p>
        </w:tc>
      </w:tr>
      <w:tr w:rsidR="00DB1B47" w:rsidRPr="00B72613" w14:paraId="63470915" w14:textId="77777777" w:rsidTr="00DB1B47">
        <w:tc>
          <w:tcPr>
            <w:tcW w:w="2767" w:type="dxa"/>
          </w:tcPr>
          <w:p w14:paraId="75E65283" w14:textId="77777777" w:rsidR="00DB1B47" w:rsidRPr="000E7CB9" w:rsidRDefault="00DB1B47" w:rsidP="00DB1B47">
            <w:pPr>
              <w:pStyle w:val="Textbezodsazen"/>
              <w:rPr>
                <w:rStyle w:val="Tun"/>
              </w:rPr>
            </w:pPr>
            <w:r w:rsidRPr="000E7CB9">
              <w:rPr>
                <w:rStyle w:val="Tun"/>
              </w:rPr>
              <w:t>Termín dokončení Díla</w:t>
            </w:r>
          </w:p>
        </w:tc>
        <w:tc>
          <w:tcPr>
            <w:tcW w:w="4026" w:type="dxa"/>
          </w:tcPr>
          <w:p w14:paraId="1FF871F0" w14:textId="31CE5534" w:rsidR="00DB1B47" w:rsidRPr="000E7CB9" w:rsidRDefault="00DB1B47" w:rsidP="008E324D">
            <w:pPr>
              <w:pStyle w:val="Textbezodsazen"/>
              <w:jc w:val="left"/>
            </w:pPr>
            <w:r w:rsidRPr="000E7CB9">
              <w:rPr>
                <w:b/>
              </w:rPr>
              <w:t>předpoklad do 0</w:t>
            </w:r>
            <w:r w:rsidR="00EB0E95" w:rsidRPr="000E7CB9">
              <w:rPr>
                <w:b/>
              </w:rPr>
              <w:t>6</w:t>
            </w:r>
            <w:r w:rsidRPr="000E7CB9">
              <w:rPr>
                <w:b/>
              </w:rPr>
              <w:t>/2027</w:t>
            </w:r>
            <w:r w:rsidRPr="000E7CB9">
              <w:t xml:space="preserve"> (v závislosti na zahájení </w:t>
            </w:r>
            <w:r w:rsidR="008E324D">
              <w:t>6</w:t>
            </w:r>
            <w:r w:rsidRPr="000E7CB9">
              <w:t>. Dílčí etapy)</w:t>
            </w:r>
          </w:p>
        </w:tc>
        <w:tc>
          <w:tcPr>
            <w:tcW w:w="3512" w:type="dxa"/>
          </w:tcPr>
          <w:p w14:paraId="1937D1E4" w14:textId="77777777" w:rsidR="00DB1B47" w:rsidRPr="000E7CB9" w:rsidRDefault="00DB1B47" w:rsidP="00DB1B47">
            <w:pPr>
              <w:pStyle w:val="Textbezodsazen"/>
              <w:jc w:val="left"/>
            </w:pPr>
            <w:r w:rsidRPr="000E7CB9">
              <w:t>-</w:t>
            </w:r>
          </w:p>
        </w:tc>
        <w:tc>
          <w:tcPr>
            <w:tcW w:w="3357" w:type="dxa"/>
          </w:tcPr>
          <w:p w14:paraId="0D7BD92B" w14:textId="77777777" w:rsidR="00DB1B47" w:rsidRPr="000E7CB9" w:rsidRDefault="00DB1B47" w:rsidP="00DB1B47">
            <w:pPr>
              <w:pStyle w:val="Textbezodsazen"/>
              <w:jc w:val="left"/>
            </w:pPr>
            <w:r w:rsidRPr="000E7CB9">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21B2351"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0ECAF95" w14:textId="77777777" w:rsidTr="005923F7">
        <w:trPr>
          <w:trHeight w:val="170"/>
        </w:trPr>
        <w:tc>
          <w:tcPr>
            <w:tcW w:w="3056" w:type="dxa"/>
          </w:tcPr>
          <w:p w14:paraId="69569E69" w14:textId="77777777" w:rsidR="00502690" w:rsidRPr="00F95FBD" w:rsidRDefault="002038D5" w:rsidP="002038D5">
            <w:pPr>
              <w:pStyle w:val="Tabulka"/>
            </w:pPr>
            <w:r w:rsidRPr="00F95FBD">
              <w:t>Adresa</w:t>
            </w:r>
          </w:p>
        </w:tc>
        <w:tc>
          <w:tcPr>
            <w:tcW w:w="5812" w:type="dxa"/>
          </w:tcPr>
          <w:p w14:paraId="3B081A7B"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F71D29D" w14:textId="77777777" w:rsidTr="005923F7">
        <w:trPr>
          <w:trHeight w:val="170"/>
        </w:trPr>
        <w:tc>
          <w:tcPr>
            <w:tcW w:w="3056" w:type="dxa"/>
          </w:tcPr>
          <w:p w14:paraId="5318CB3B" w14:textId="77777777" w:rsidR="002038D5" w:rsidRPr="00F95FBD" w:rsidRDefault="002038D5" w:rsidP="002038D5">
            <w:pPr>
              <w:pStyle w:val="Tabulka"/>
            </w:pPr>
            <w:r w:rsidRPr="00F95FBD">
              <w:t>E-mail</w:t>
            </w:r>
          </w:p>
        </w:tc>
        <w:tc>
          <w:tcPr>
            <w:tcW w:w="5812" w:type="dxa"/>
          </w:tcPr>
          <w:p w14:paraId="79398A0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4D35C90" w14:textId="77777777" w:rsidTr="005923F7">
        <w:trPr>
          <w:trHeight w:val="170"/>
        </w:trPr>
        <w:tc>
          <w:tcPr>
            <w:tcW w:w="3056" w:type="dxa"/>
          </w:tcPr>
          <w:p w14:paraId="3CA9AC60" w14:textId="77777777" w:rsidR="002038D5" w:rsidRPr="00F95FBD" w:rsidRDefault="002038D5" w:rsidP="002038D5">
            <w:pPr>
              <w:pStyle w:val="Tabulka"/>
            </w:pPr>
            <w:r w:rsidRPr="00F95FBD">
              <w:t>Telefon</w:t>
            </w:r>
          </w:p>
        </w:tc>
        <w:tc>
          <w:tcPr>
            <w:tcW w:w="5812" w:type="dxa"/>
          </w:tcPr>
          <w:p w14:paraId="5446A276" w14:textId="77777777" w:rsidR="002038D5" w:rsidRPr="00FB4272" w:rsidRDefault="00C44853" w:rsidP="002038D5">
            <w:pPr>
              <w:pStyle w:val="Tabulka"/>
              <w:rPr>
                <w:highlight w:val="green"/>
              </w:rPr>
            </w:pPr>
            <w:r w:rsidRPr="00FB4272">
              <w:rPr>
                <w:highlight w:val="green"/>
              </w:rPr>
              <w:t>[VLOŽÍ OBJEDNATEL]</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4"/>
        <w:gridCol w:w="5765"/>
      </w:tblGrid>
      <w:tr w:rsidR="002038D5" w:rsidRPr="0017282C" w14:paraId="5CCFD4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8E08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739BB35" w14:textId="7B6961CB" w:rsidR="002038D5" w:rsidRPr="00A84AFD" w:rsidRDefault="008A711A" w:rsidP="008A711A">
            <w:pPr>
              <w:pStyle w:val="Tabulka"/>
            </w:pPr>
            <w:r w:rsidRPr="00A84AFD">
              <w:t>Ing. Lenka Netáhlová</w:t>
            </w:r>
          </w:p>
        </w:tc>
      </w:tr>
      <w:tr w:rsidR="002038D5" w:rsidRPr="00F95FBD" w14:paraId="706FF4D5" w14:textId="77777777" w:rsidTr="005923F7">
        <w:tc>
          <w:tcPr>
            <w:tcW w:w="3056" w:type="dxa"/>
          </w:tcPr>
          <w:p w14:paraId="2C0E2F42" w14:textId="77777777" w:rsidR="002038D5" w:rsidRPr="00F95FBD" w:rsidRDefault="002038D5" w:rsidP="002038D5">
            <w:pPr>
              <w:pStyle w:val="Tabulka"/>
            </w:pPr>
            <w:r w:rsidRPr="00F95FBD">
              <w:t>Adresa</w:t>
            </w:r>
          </w:p>
        </w:tc>
        <w:tc>
          <w:tcPr>
            <w:tcW w:w="5812" w:type="dxa"/>
          </w:tcPr>
          <w:p w14:paraId="3737BD8F" w14:textId="11889A78" w:rsidR="002038D5" w:rsidRPr="00A84AFD" w:rsidRDefault="00A84AFD" w:rsidP="00A84AFD">
            <w:pPr>
              <w:pStyle w:val="Tabulka"/>
            </w:pPr>
            <w:r w:rsidRPr="00A84AFD">
              <w:t>Ke Štvanici 656/3, 186 00 Praha 8 - Karlín</w:t>
            </w:r>
          </w:p>
        </w:tc>
      </w:tr>
      <w:tr w:rsidR="002038D5" w:rsidRPr="00F95FBD" w14:paraId="1D11AA7F" w14:textId="77777777" w:rsidTr="005923F7">
        <w:tc>
          <w:tcPr>
            <w:tcW w:w="3056" w:type="dxa"/>
          </w:tcPr>
          <w:p w14:paraId="12108013" w14:textId="77777777" w:rsidR="002038D5" w:rsidRPr="00F95FBD" w:rsidRDefault="002038D5" w:rsidP="002038D5">
            <w:pPr>
              <w:pStyle w:val="Tabulka"/>
            </w:pPr>
            <w:r w:rsidRPr="00F95FBD">
              <w:t>E-mail</w:t>
            </w:r>
          </w:p>
        </w:tc>
        <w:tc>
          <w:tcPr>
            <w:tcW w:w="5812" w:type="dxa"/>
          </w:tcPr>
          <w:p w14:paraId="1E0E1393" w14:textId="6408B9C2" w:rsidR="002038D5" w:rsidRPr="00A84AFD" w:rsidRDefault="00A84AFD" w:rsidP="00A84AFD">
            <w:pPr>
              <w:pStyle w:val="Tabulka"/>
            </w:pPr>
            <w:r>
              <w:t>Netahlova@spravazeleznic.cz</w:t>
            </w:r>
          </w:p>
        </w:tc>
      </w:tr>
      <w:tr w:rsidR="002038D5" w:rsidRPr="00F95FBD" w14:paraId="21B83451" w14:textId="77777777" w:rsidTr="005923F7">
        <w:tc>
          <w:tcPr>
            <w:tcW w:w="3056" w:type="dxa"/>
          </w:tcPr>
          <w:p w14:paraId="49C6978A" w14:textId="77777777" w:rsidR="002038D5" w:rsidRPr="00F95FBD" w:rsidRDefault="002038D5" w:rsidP="002038D5">
            <w:pPr>
              <w:pStyle w:val="Tabulka"/>
            </w:pPr>
            <w:r w:rsidRPr="00F95FBD">
              <w:t>Telefon</w:t>
            </w:r>
          </w:p>
        </w:tc>
        <w:tc>
          <w:tcPr>
            <w:tcW w:w="5812" w:type="dxa"/>
          </w:tcPr>
          <w:p w14:paraId="62B054F5" w14:textId="25742350" w:rsidR="002038D5" w:rsidRPr="00A84AFD" w:rsidRDefault="00A84AFD" w:rsidP="002038D5">
            <w:pPr>
              <w:pStyle w:val="Tabulka"/>
            </w:pPr>
            <w:r>
              <w:t>+420 607 107 354</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0EABA5A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49F8FC"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EE1920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3E7235B" w14:textId="77777777" w:rsidTr="005923F7">
        <w:tc>
          <w:tcPr>
            <w:tcW w:w="3056" w:type="dxa"/>
          </w:tcPr>
          <w:p w14:paraId="69FFD236" w14:textId="77777777" w:rsidR="00C44853" w:rsidRPr="00F95FBD" w:rsidRDefault="00C44853" w:rsidP="005923F7">
            <w:pPr>
              <w:pStyle w:val="Tabulka"/>
            </w:pPr>
            <w:r w:rsidRPr="00F95FBD">
              <w:t>Adresa</w:t>
            </w:r>
          </w:p>
        </w:tc>
        <w:tc>
          <w:tcPr>
            <w:tcW w:w="5812" w:type="dxa"/>
          </w:tcPr>
          <w:p w14:paraId="16303ED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106C7D2" w14:textId="77777777" w:rsidTr="005923F7">
        <w:tc>
          <w:tcPr>
            <w:tcW w:w="3056" w:type="dxa"/>
          </w:tcPr>
          <w:p w14:paraId="654439D1" w14:textId="77777777" w:rsidR="00C44853" w:rsidRPr="00F95FBD" w:rsidRDefault="00C44853" w:rsidP="005923F7">
            <w:pPr>
              <w:pStyle w:val="Tabulka"/>
            </w:pPr>
            <w:r w:rsidRPr="00F95FBD">
              <w:t>E-mail</w:t>
            </w:r>
          </w:p>
        </w:tc>
        <w:tc>
          <w:tcPr>
            <w:tcW w:w="5812" w:type="dxa"/>
          </w:tcPr>
          <w:p w14:paraId="056AE604"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7826E6A" w14:textId="77777777" w:rsidTr="005923F7">
        <w:tc>
          <w:tcPr>
            <w:tcW w:w="3056" w:type="dxa"/>
          </w:tcPr>
          <w:p w14:paraId="2C2CAF1D" w14:textId="77777777" w:rsidR="00C44853" w:rsidRPr="00F95FBD" w:rsidRDefault="00C44853" w:rsidP="005923F7">
            <w:pPr>
              <w:pStyle w:val="Tabulka"/>
            </w:pPr>
            <w:r w:rsidRPr="00F95FBD">
              <w:t>Telefon</w:t>
            </w:r>
          </w:p>
        </w:tc>
        <w:tc>
          <w:tcPr>
            <w:tcW w:w="5812" w:type="dxa"/>
          </w:tcPr>
          <w:p w14:paraId="4946ADB2" w14:textId="77777777" w:rsidR="00C44853" w:rsidRPr="00FB4272" w:rsidRDefault="00C44853" w:rsidP="005923F7">
            <w:pPr>
              <w:pStyle w:val="Tabulka"/>
              <w:rPr>
                <w:highlight w:val="green"/>
              </w:rPr>
            </w:pPr>
            <w:r w:rsidRPr="00FB4272">
              <w:rPr>
                <w:highlight w:val="green"/>
              </w:rPr>
              <w:t>[VLOŽÍ OBJEDNATEL]</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27"/>
        <w:gridCol w:w="5762"/>
      </w:tblGrid>
      <w:tr w:rsidR="00C44853" w:rsidRPr="0017282C" w14:paraId="715D1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FB397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5D89871" w14:textId="5A61BEBE" w:rsidR="00C44853" w:rsidRPr="00FA5F70" w:rsidRDefault="008A711A" w:rsidP="008A711A">
            <w:pPr>
              <w:pStyle w:val="Tabulka"/>
            </w:pPr>
            <w:r w:rsidRPr="00FA5F70">
              <w:t xml:space="preserve">Ing. Stanislav </w:t>
            </w:r>
            <w:proofErr w:type="spellStart"/>
            <w:r w:rsidRPr="00FA5F70">
              <w:t>Nol</w:t>
            </w:r>
            <w:proofErr w:type="spellEnd"/>
          </w:p>
        </w:tc>
      </w:tr>
      <w:tr w:rsidR="00C44853" w:rsidRPr="00F95FBD" w14:paraId="1AAD4E53" w14:textId="77777777" w:rsidTr="005923F7">
        <w:tc>
          <w:tcPr>
            <w:tcW w:w="3056" w:type="dxa"/>
          </w:tcPr>
          <w:p w14:paraId="1C4D8A95" w14:textId="77777777" w:rsidR="00C44853" w:rsidRPr="00F95FBD" w:rsidRDefault="00C44853" w:rsidP="005923F7">
            <w:pPr>
              <w:pStyle w:val="Tabulka"/>
            </w:pPr>
            <w:r w:rsidRPr="00F95FBD">
              <w:t>Adresa</w:t>
            </w:r>
          </w:p>
        </w:tc>
        <w:tc>
          <w:tcPr>
            <w:tcW w:w="5812" w:type="dxa"/>
          </w:tcPr>
          <w:p w14:paraId="65CA3DAF" w14:textId="6DB4150E" w:rsidR="00C44853" w:rsidRPr="00FA5F70" w:rsidRDefault="00FA5F70" w:rsidP="00FA5F70">
            <w:pPr>
              <w:pStyle w:val="Tabulka"/>
            </w:pPr>
            <w:r>
              <w:t>Václavkova 169/1, 160 00 Praha - Dejvice</w:t>
            </w:r>
          </w:p>
        </w:tc>
      </w:tr>
      <w:tr w:rsidR="00C44853" w:rsidRPr="00F95FBD" w14:paraId="0A5F1A23" w14:textId="77777777" w:rsidTr="005923F7">
        <w:tc>
          <w:tcPr>
            <w:tcW w:w="3056" w:type="dxa"/>
          </w:tcPr>
          <w:p w14:paraId="05A28146" w14:textId="77777777" w:rsidR="00C44853" w:rsidRPr="00F95FBD" w:rsidRDefault="00C44853" w:rsidP="005923F7">
            <w:pPr>
              <w:pStyle w:val="Tabulka"/>
            </w:pPr>
            <w:r w:rsidRPr="00F95FBD">
              <w:t>E-mail</w:t>
            </w:r>
          </w:p>
        </w:tc>
        <w:tc>
          <w:tcPr>
            <w:tcW w:w="5812" w:type="dxa"/>
          </w:tcPr>
          <w:p w14:paraId="464619F8" w14:textId="47F0F30F" w:rsidR="00C44853" w:rsidRPr="00FA5F70" w:rsidRDefault="00FA5F70" w:rsidP="00FA5F70">
            <w:pPr>
              <w:pStyle w:val="Tabulka"/>
            </w:pPr>
            <w:r>
              <w:t>Nol</w:t>
            </w:r>
            <w:r w:rsidRPr="00FA5F70">
              <w:t>@spravazeleznic.cz</w:t>
            </w:r>
          </w:p>
        </w:tc>
      </w:tr>
      <w:tr w:rsidR="00C44853" w:rsidRPr="00F95FBD" w14:paraId="4B457396" w14:textId="77777777" w:rsidTr="005923F7">
        <w:tc>
          <w:tcPr>
            <w:tcW w:w="3056" w:type="dxa"/>
          </w:tcPr>
          <w:p w14:paraId="7D7A586C" w14:textId="77777777" w:rsidR="00C44853" w:rsidRPr="00F95FBD" w:rsidRDefault="00C44853" w:rsidP="005923F7">
            <w:pPr>
              <w:pStyle w:val="Tabulka"/>
            </w:pPr>
            <w:r w:rsidRPr="00F95FBD">
              <w:t>Telefon</w:t>
            </w:r>
          </w:p>
        </w:tc>
        <w:tc>
          <w:tcPr>
            <w:tcW w:w="5812" w:type="dxa"/>
          </w:tcPr>
          <w:p w14:paraId="599F31C7" w14:textId="58CDD6B9" w:rsidR="000E2ED0" w:rsidRPr="00FA5F70" w:rsidRDefault="00FA5F70" w:rsidP="00FA5F70">
            <w:pPr>
              <w:pStyle w:val="Tabulka"/>
            </w:pPr>
            <w:r>
              <w:t>+420 724 961 019</w:t>
            </w:r>
          </w:p>
        </w:tc>
      </w:tr>
    </w:tbl>
    <w:p w14:paraId="726C3125" w14:textId="77777777" w:rsidR="005923F7" w:rsidRDefault="005923F7" w:rsidP="005923F7">
      <w:pPr>
        <w:pStyle w:val="Textbezodsazen"/>
      </w:pPr>
    </w:p>
    <w:p w14:paraId="42702898" w14:textId="06DD49FD"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28AA02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3D226A9"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1021FA43"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165AAE11" w14:textId="77777777" w:rsidTr="005923F7">
        <w:tc>
          <w:tcPr>
            <w:tcW w:w="3056" w:type="dxa"/>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477CB5E3" w14:textId="71DE538E" w:rsidR="000E2ED0" w:rsidRPr="000C2B01" w:rsidRDefault="000E2ED0" w:rsidP="005923F7">
            <w:pPr>
              <w:pStyle w:val="Tabulka"/>
              <w:rPr>
                <w:highlight w:val="green"/>
              </w:rPr>
            </w:pPr>
            <w:r>
              <w:rPr>
                <w:highlight w:val="green"/>
              </w:rPr>
              <w:t>[VLOŽÍ OBJEDNATEL]</w:t>
            </w:r>
          </w:p>
        </w:tc>
      </w:tr>
      <w:tr w:rsidR="000E2ED0" w:rsidRPr="000C2B01" w14:paraId="116B0012" w14:textId="77777777" w:rsidTr="005923F7">
        <w:tc>
          <w:tcPr>
            <w:tcW w:w="3056" w:type="dxa"/>
          </w:tcPr>
          <w:p w14:paraId="2FD48B88" w14:textId="77777777" w:rsidR="000E2ED0" w:rsidRPr="000C2B01" w:rsidRDefault="000E2ED0" w:rsidP="00253CBA">
            <w:pPr>
              <w:pStyle w:val="Tabulka"/>
            </w:pPr>
            <w:r w:rsidRPr="000C2B01">
              <w:t>E-mail</w:t>
            </w:r>
          </w:p>
        </w:tc>
        <w:tc>
          <w:tcPr>
            <w:tcW w:w="5812" w:type="dxa"/>
          </w:tcPr>
          <w:p w14:paraId="07F9B395"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1E99D54B" w14:textId="77777777" w:rsidTr="005923F7">
        <w:tc>
          <w:tcPr>
            <w:tcW w:w="3056" w:type="dxa"/>
          </w:tcPr>
          <w:p w14:paraId="50EE7B12" w14:textId="77777777" w:rsidR="000E2ED0" w:rsidRPr="000C2B01" w:rsidRDefault="000E2ED0" w:rsidP="00253CBA">
            <w:pPr>
              <w:pStyle w:val="Tabulka"/>
            </w:pPr>
            <w:r w:rsidRPr="000C2B01">
              <w:t>Telefon</w:t>
            </w:r>
          </w:p>
        </w:tc>
        <w:tc>
          <w:tcPr>
            <w:tcW w:w="5812" w:type="dxa"/>
          </w:tcPr>
          <w:p w14:paraId="67F434C8" w14:textId="77777777" w:rsidR="000E2ED0" w:rsidRPr="000C2B01" w:rsidRDefault="000E2ED0" w:rsidP="00253CBA">
            <w:pPr>
              <w:pStyle w:val="Tabulka"/>
              <w:rPr>
                <w:highlight w:val="green"/>
              </w:rPr>
            </w:pPr>
            <w:r w:rsidRPr="000C2B01">
              <w:rPr>
                <w:highlight w:val="green"/>
              </w:rPr>
              <w:t>[VLOŽÍ OBJEDNATEL]</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3DE6315F" w14:textId="77777777" w:rsidR="00A747C5" w:rsidRDefault="00A747C5" w:rsidP="00EC707C">
      <w:pPr>
        <w:pStyle w:val="Textbezodsazen"/>
      </w:pP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4DDDF97D" w14:textId="77777777" w:rsidR="002038D5" w:rsidRPr="00F95FBD" w:rsidRDefault="002038D5" w:rsidP="00165977">
      <w:pPr>
        <w:pStyle w:val="Tabulka"/>
      </w:pPr>
    </w:p>
    <w:p w14:paraId="57B90959" w14:textId="4D782B35" w:rsidR="002038D5" w:rsidRPr="0018771B" w:rsidRDefault="008E14BE" w:rsidP="00165977">
      <w:pPr>
        <w:pStyle w:val="Nadpistabulky"/>
        <w:rPr>
          <w:sz w:val="18"/>
          <w:szCs w:val="18"/>
        </w:rPr>
      </w:pPr>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67F8AC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A88C7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21E27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CC56D9" w14:textId="77777777" w:rsidTr="005923F7">
        <w:tc>
          <w:tcPr>
            <w:tcW w:w="3056" w:type="dxa"/>
          </w:tcPr>
          <w:p w14:paraId="49FE3464" w14:textId="77777777" w:rsidR="002038D5" w:rsidRPr="00F95FBD" w:rsidRDefault="002038D5" w:rsidP="00165977">
            <w:pPr>
              <w:pStyle w:val="Tabulka"/>
            </w:pPr>
            <w:r w:rsidRPr="00F95FBD">
              <w:t>Adresa</w:t>
            </w:r>
          </w:p>
        </w:tc>
        <w:tc>
          <w:tcPr>
            <w:tcW w:w="5812" w:type="dxa"/>
          </w:tcPr>
          <w:p w14:paraId="382CB945" w14:textId="77777777" w:rsidR="002038D5" w:rsidRPr="00F95FBD" w:rsidRDefault="002038D5" w:rsidP="00165977">
            <w:pPr>
              <w:pStyle w:val="Tabulka"/>
            </w:pPr>
            <w:r w:rsidRPr="00F95FBD">
              <w:rPr>
                <w:highlight w:val="yellow"/>
              </w:rPr>
              <w:t>[VLOŽÍ ZHOTOVITEL]</w:t>
            </w:r>
          </w:p>
        </w:tc>
      </w:tr>
      <w:tr w:rsidR="002038D5" w:rsidRPr="00F95FBD" w14:paraId="0F158061" w14:textId="77777777" w:rsidTr="005923F7">
        <w:tc>
          <w:tcPr>
            <w:tcW w:w="3056" w:type="dxa"/>
          </w:tcPr>
          <w:p w14:paraId="082C80F4" w14:textId="77777777" w:rsidR="002038D5" w:rsidRPr="00F95FBD" w:rsidRDefault="002038D5" w:rsidP="00165977">
            <w:pPr>
              <w:pStyle w:val="Tabulka"/>
            </w:pPr>
            <w:r w:rsidRPr="00F95FBD">
              <w:t>E-mail</w:t>
            </w:r>
          </w:p>
        </w:tc>
        <w:tc>
          <w:tcPr>
            <w:tcW w:w="5812" w:type="dxa"/>
          </w:tcPr>
          <w:p w14:paraId="2E5BB402" w14:textId="77777777" w:rsidR="002038D5" w:rsidRPr="00F95FBD" w:rsidRDefault="002038D5" w:rsidP="00165977">
            <w:pPr>
              <w:pStyle w:val="Tabulka"/>
            </w:pPr>
            <w:r w:rsidRPr="00F95FBD">
              <w:rPr>
                <w:highlight w:val="yellow"/>
              </w:rPr>
              <w:t>[VLOŽÍ ZHOTOVITEL]</w:t>
            </w:r>
          </w:p>
        </w:tc>
      </w:tr>
      <w:tr w:rsidR="002038D5" w:rsidRPr="00F95FBD" w14:paraId="36D29CDB" w14:textId="77777777" w:rsidTr="005923F7">
        <w:tc>
          <w:tcPr>
            <w:tcW w:w="3056" w:type="dxa"/>
          </w:tcPr>
          <w:p w14:paraId="46EABFF0" w14:textId="77777777" w:rsidR="002038D5" w:rsidRPr="00F95FBD" w:rsidRDefault="002038D5" w:rsidP="00165977">
            <w:pPr>
              <w:pStyle w:val="Tabulka"/>
            </w:pPr>
            <w:r w:rsidRPr="00F95FBD">
              <w:t>Telefon</w:t>
            </w:r>
          </w:p>
        </w:tc>
        <w:tc>
          <w:tcPr>
            <w:tcW w:w="5812" w:type="dxa"/>
          </w:tcPr>
          <w:p w14:paraId="36D22498" w14:textId="77777777" w:rsidR="002038D5" w:rsidRPr="00F95FBD" w:rsidRDefault="002038D5" w:rsidP="00165977">
            <w:pPr>
              <w:pStyle w:val="Tabulka"/>
            </w:pPr>
            <w:r w:rsidRPr="00F95FBD">
              <w:rPr>
                <w:highlight w:val="yellow"/>
              </w:rPr>
              <w:t>[VLOŽÍ ZHOTOVITEL]</w:t>
            </w:r>
          </w:p>
        </w:tc>
      </w:tr>
    </w:tbl>
    <w:p w14:paraId="48D85BE5" w14:textId="77777777" w:rsidR="002038D5" w:rsidRPr="00F95FBD" w:rsidRDefault="002038D5" w:rsidP="00165977">
      <w:pPr>
        <w:pStyle w:val="Tabulka"/>
      </w:pPr>
    </w:p>
    <w:p w14:paraId="2F4A2DF8" w14:textId="6518D771"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61902D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D24B6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DA36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7545A3C" w14:textId="77777777" w:rsidTr="005923F7">
        <w:tc>
          <w:tcPr>
            <w:tcW w:w="3056" w:type="dxa"/>
          </w:tcPr>
          <w:p w14:paraId="731F74D1" w14:textId="77777777" w:rsidR="002038D5" w:rsidRPr="0017282C" w:rsidRDefault="002038D5" w:rsidP="00165977">
            <w:pPr>
              <w:pStyle w:val="Tabulka"/>
            </w:pPr>
            <w:r w:rsidRPr="0017282C">
              <w:t>Adresa</w:t>
            </w:r>
          </w:p>
        </w:tc>
        <w:tc>
          <w:tcPr>
            <w:tcW w:w="5812" w:type="dxa"/>
          </w:tcPr>
          <w:p w14:paraId="18D17A7A" w14:textId="77777777" w:rsidR="002038D5" w:rsidRPr="0017282C" w:rsidRDefault="002038D5" w:rsidP="00165977">
            <w:pPr>
              <w:pStyle w:val="Tabulka"/>
            </w:pPr>
            <w:r w:rsidRPr="0017282C">
              <w:rPr>
                <w:highlight w:val="yellow"/>
              </w:rPr>
              <w:t>[VLOŽÍ ZHOTOVITEL]</w:t>
            </w:r>
          </w:p>
        </w:tc>
      </w:tr>
      <w:tr w:rsidR="002038D5" w:rsidRPr="00F95FBD" w14:paraId="1A3A223F" w14:textId="77777777" w:rsidTr="005923F7">
        <w:tc>
          <w:tcPr>
            <w:tcW w:w="3056" w:type="dxa"/>
          </w:tcPr>
          <w:p w14:paraId="3A168750" w14:textId="77777777" w:rsidR="002038D5" w:rsidRPr="00F95FBD" w:rsidRDefault="002038D5" w:rsidP="00165977">
            <w:pPr>
              <w:pStyle w:val="Tabulka"/>
            </w:pPr>
            <w:r w:rsidRPr="00F95FBD">
              <w:t>E-mail</w:t>
            </w:r>
          </w:p>
        </w:tc>
        <w:tc>
          <w:tcPr>
            <w:tcW w:w="5812" w:type="dxa"/>
          </w:tcPr>
          <w:p w14:paraId="0D51E7E6" w14:textId="77777777" w:rsidR="002038D5" w:rsidRPr="00F95FBD" w:rsidRDefault="002038D5" w:rsidP="00165977">
            <w:pPr>
              <w:pStyle w:val="Tabulka"/>
            </w:pPr>
            <w:r w:rsidRPr="00F95FBD">
              <w:rPr>
                <w:highlight w:val="yellow"/>
              </w:rPr>
              <w:t>[VLOŽÍ ZHOTOVITEL]</w:t>
            </w:r>
          </w:p>
        </w:tc>
      </w:tr>
      <w:tr w:rsidR="002038D5" w:rsidRPr="00F95FBD" w14:paraId="5CB4FACE" w14:textId="77777777" w:rsidTr="005923F7">
        <w:tc>
          <w:tcPr>
            <w:tcW w:w="3056" w:type="dxa"/>
          </w:tcPr>
          <w:p w14:paraId="43408D80" w14:textId="77777777" w:rsidR="002038D5" w:rsidRPr="00F95FBD" w:rsidRDefault="002038D5" w:rsidP="00165977">
            <w:pPr>
              <w:pStyle w:val="Tabulka"/>
            </w:pPr>
            <w:r w:rsidRPr="00F95FBD">
              <w:t>Telefon</w:t>
            </w:r>
          </w:p>
        </w:tc>
        <w:tc>
          <w:tcPr>
            <w:tcW w:w="5812" w:type="dxa"/>
          </w:tcPr>
          <w:p w14:paraId="1E812D56" w14:textId="77777777" w:rsidR="002038D5" w:rsidRPr="00F95FBD" w:rsidRDefault="002038D5" w:rsidP="00165977">
            <w:pPr>
              <w:pStyle w:val="Tabulka"/>
            </w:pPr>
            <w:r w:rsidRPr="00F95FBD">
              <w:rPr>
                <w:highlight w:val="yellow"/>
              </w:rPr>
              <w:t>[VLOŽÍ ZHOTOVITEL]</w:t>
            </w:r>
          </w:p>
        </w:tc>
      </w:tr>
    </w:tbl>
    <w:p w14:paraId="2606A461" w14:textId="77777777" w:rsidR="002038D5" w:rsidRPr="00F95FBD" w:rsidRDefault="002038D5" w:rsidP="00165977">
      <w:pPr>
        <w:pStyle w:val="Tabulka"/>
      </w:pPr>
    </w:p>
    <w:p w14:paraId="67DCD429" w14:textId="6BD0ED15"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317B0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C4083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47B8E8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AC5A139" w14:textId="77777777" w:rsidTr="005923F7">
        <w:tc>
          <w:tcPr>
            <w:tcW w:w="3056" w:type="dxa"/>
          </w:tcPr>
          <w:p w14:paraId="0EDB0814" w14:textId="77777777" w:rsidR="002038D5" w:rsidRPr="00F95FBD" w:rsidRDefault="002038D5" w:rsidP="00165977">
            <w:pPr>
              <w:pStyle w:val="Tabulka"/>
            </w:pPr>
            <w:r w:rsidRPr="00F95FBD">
              <w:t>Adresa</w:t>
            </w:r>
          </w:p>
        </w:tc>
        <w:tc>
          <w:tcPr>
            <w:tcW w:w="5812" w:type="dxa"/>
          </w:tcPr>
          <w:p w14:paraId="03D1981F" w14:textId="77777777" w:rsidR="002038D5" w:rsidRPr="00F95FBD" w:rsidRDefault="002038D5" w:rsidP="00165977">
            <w:pPr>
              <w:pStyle w:val="Tabulka"/>
            </w:pPr>
            <w:r w:rsidRPr="00F95FBD">
              <w:rPr>
                <w:highlight w:val="yellow"/>
              </w:rPr>
              <w:t>[VLOŽÍ ZHOTOVITEL]</w:t>
            </w:r>
          </w:p>
        </w:tc>
      </w:tr>
      <w:tr w:rsidR="002038D5" w:rsidRPr="00F95FBD" w14:paraId="3278A3E7" w14:textId="77777777" w:rsidTr="005923F7">
        <w:tc>
          <w:tcPr>
            <w:tcW w:w="3056" w:type="dxa"/>
          </w:tcPr>
          <w:p w14:paraId="2AC6D7E2" w14:textId="77777777" w:rsidR="002038D5" w:rsidRPr="00F95FBD" w:rsidRDefault="002038D5" w:rsidP="00165977">
            <w:pPr>
              <w:pStyle w:val="Tabulka"/>
            </w:pPr>
            <w:r w:rsidRPr="00F95FBD">
              <w:t>E-mail</w:t>
            </w:r>
          </w:p>
        </w:tc>
        <w:tc>
          <w:tcPr>
            <w:tcW w:w="5812" w:type="dxa"/>
          </w:tcPr>
          <w:p w14:paraId="2954BA37" w14:textId="77777777" w:rsidR="002038D5" w:rsidRPr="00F95FBD" w:rsidRDefault="002038D5" w:rsidP="00165977">
            <w:pPr>
              <w:pStyle w:val="Tabulka"/>
            </w:pPr>
            <w:r w:rsidRPr="00F95FBD">
              <w:rPr>
                <w:highlight w:val="yellow"/>
              </w:rPr>
              <w:t>[VLOŽÍ ZHOTOVITEL]</w:t>
            </w:r>
          </w:p>
        </w:tc>
      </w:tr>
      <w:tr w:rsidR="002038D5" w:rsidRPr="00F95FBD" w14:paraId="62BDDCAE" w14:textId="77777777" w:rsidTr="005923F7">
        <w:tc>
          <w:tcPr>
            <w:tcW w:w="3056" w:type="dxa"/>
          </w:tcPr>
          <w:p w14:paraId="5934992D" w14:textId="77777777" w:rsidR="002038D5" w:rsidRPr="00F95FBD" w:rsidRDefault="002038D5" w:rsidP="00165977">
            <w:pPr>
              <w:pStyle w:val="Tabulka"/>
            </w:pPr>
            <w:r w:rsidRPr="00F95FBD">
              <w:t>Telefon</w:t>
            </w:r>
          </w:p>
        </w:tc>
        <w:tc>
          <w:tcPr>
            <w:tcW w:w="5812" w:type="dxa"/>
          </w:tcPr>
          <w:p w14:paraId="51E53F65" w14:textId="77777777" w:rsidR="002038D5" w:rsidRPr="00F95FBD" w:rsidRDefault="002038D5" w:rsidP="00165977">
            <w:pPr>
              <w:pStyle w:val="Tabulka"/>
            </w:pPr>
            <w:r w:rsidRPr="00F95FBD">
              <w:rPr>
                <w:highlight w:val="yellow"/>
              </w:rPr>
              <w:t>[VLOŽÍ ZHOTOVITEL]</w:t>
            </w:r>
          </w:p>
        </w:tc>
      </w:tr>
    </w:tbl>
    <w:p w14:paraId="28C7FAFF" w14:textId="77777777" w:rsidR="002038D5" w:rsidRPr="00F95FBD" w:rsidRDefault="002038D5" w:rsidP="00165977">
      <w:pPr>
        <w:pStyle w:val="Tabulka"/>
      </w:pPr>
    </w:p>
    <w:p w14:paraId="1AF4BED0" w14:textId="11ACB65E"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8DD777" w14:textId="3C7FB5D9"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8F18D" w14:textId="1BC2AA62"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B678CB6" w14:textId="0E10FB2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4C8FDC82" w14:textId="544231BF" w:rsidTr="005923F7">
        <w:tc>
          <w:tcPr>
            <w:tcW w:w="3056" w:type="dxa"/>
          </w:tcPr>
          <w:p w14:paraId="528FD6A8" w14:textId="0B6A706D" w:rsidR="002038D5" w:rsidRPr="00F95FBD" w:rsidRDefault="002038D5" w:rsidP="009150E7">
            <w:pPr>
              <w:pStyle w:val="Tabulka"/>
              <w:keepNext/>
            </w:pPr>
            <w:r w:rsidRPr="00F95FBD">
              <w:t>Adresa</w:t>
            </w:r>
          </w:p>
        </w:tc>
        <w:tc>
          <w:tcPr>
            <w:tcW w:w="5812" w:type="dxa"/>
          </w:tcPr>
          <w:p w14:paraId="732AD08E" w14:textId="5F9E3ACA" w:rsidR="002038D5" w:rsidRPr="00F95FBD" w:rsidRDefault="002038D5" w:rsidP="009150E7">
            <w:pPr>
              <w:pStyle w:val="Tabulka"/>
              <w:keepNext/>
            </w:pPr>
            <w:r w:rsidRPr="00F95FBD">
              <w:rPr>
                <w:highlight w:val="yellow"/>
              </w:rPr>
              <w:t>[VLOŽÍ ZHOTOVITEL]</w:t>
            </w:r>
          </w:p>
        </w:tc>
      </w:tr>
      <w:tr w:rsidR="002038D5" w:rsidRPr="00F95FBD" w14:paraId="3564D31A" w14:textId="6353371E" w:rsidTr="005923F7">
        <w:tc>
          <w:tcPr>
            <w:tcW w:w="3056" w:type="dxa"/>
          </w:tcPr>
          <w:p w14:paraId="460B4A0F" w14:textId="36982CDD" w:rsidR="002038D5" w:rsidRPr="00F95FBD" w:rsidRDefault="002038D5" w:rsidP="009150E7">
            <w:pPr>
              <w:pStyle w:val="Tabulka"/>
              <w:keepNext/>
            </w:pPr>
            <w:r w:rsidRPr="00F95FBD">
              <w:t>E-mail</w:t>
            </w:r>
          </w:p>
        </w:tc>
        <w:tc>
          <w:tcPr>
            <w:tcW w:w="5812" w:type="dxa"/>
          </w:tcPr>
          <w:p w14:paraId="3A24EB54" w14:textId="563250D1" w:rsidR="002038D5" w:rsidRPr="00F95FBD" w:rsidRDefault="002038D5" w:rsidP="009150E7">
            <w:pPr>
              <w:pStyle w:val="Tabulka"/>
              <w:keepNext/>
            </w:pPr>
            <w:r w:rsidRPr="00F95FBD">
              <w:rPr>
                <w:highlight w:val="yellow"/>
              </w:rPr>
              <w:t>[VLOŽÍ ZHOTOVITEL]</w:t>
            </w:r>
          </w:p>
        </w:tc>
      </w:tr>
      <w:tr w:rsidR="002038D5" w:rsidRPr="00F95FBD" w14:paraId="740D0A96" w14:textId="4BC7C513" w:rsidTr="005923F7">
        <w:tc>
          <w:tcPr>
            <w:tcW w:w="3056" w:type="dxa"/>
          </w:tcPr>
          <w:p w14:paraId="78036143" w14:textId="7B7C888A" w:rsidR="002038D5" w:rsidRPr="00F95FBD" w:rsidRDefault="002038D5" w:rsidP="00165977">
            <w:pPr>
              <w:pStyle w:val="Tabulka"/>
            </w:pPr>
            <w:r w:rsidRPr="00F95FBD">
              <w:t>Telefon</w:t>
            </w:r>
          </w:p>
        </w:tc>
        <w:tc>
          <w:tcPr>
            <w:tcW w:w="5812" w:type="dxa"/>
          </w:tcPr>
          <w:p w14:paraId="34B738DB" w14:textId="53DFCCFC" w:rsidR="002038D5" w:rsidRPr="00F95FBD" w:rsidRDefault="002038D5" w:rsidP="00165977">
            <w:pPr>
              <w:pStyle w:val="Tabulka"/>
            </w:pPr>
            <w:r w:rsidRPr="00F95FBD">
              <w:rPr>
                <w:highlight w:val="yellow"/>
              </w:rPr>
              <w:t>[VLOŽÍ ZHOTOVITEL]</w:t>
            </w:r>
          </w:p>
        </w:tc>
      </w:tr>
    </w:tbl>
    <w:p w14:paraId="335C2550" w14:textId="77777777" w:rsidR="002038D5" w:rsidRPr="00F95FBD" w:rsidRDefault="002038D5" w:rsidP="00165977">
      <w:pPr>
        <w:pStyle w:val="Tabulka"/>
      </w:pPr>
    </w:p>
    <w:p w14:paraId="71103B9C" w14:textId="39CE6135"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E32799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CBCFC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3EFB65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3CF5337" w14:textId="77777777" w:rsidTr="005923F7">
        <w:tc>
          <w:tcPr>
            <w:tcW w:w="3056" w:type="dxa"/>
          </w:tcPr>
          <w:p w14:paraId="316FCE8E" w14:textId="77777777" w:rsidR="002038D5" w:rsidRPr="00F95FBD" w:rsidRDefault="002038D5" w:rsidP="005923F7">
            <w:pPr>
              <w:pStyle w:val="Tabulka"/>
              <w:keepNext/>
            </w:pPr>
            <w:r w:rsidRPr="00F95FBD">
              <w:t>Adresa</w:t>
            </w:r>
          </w:p>
        </w:tc>
        <w:tc>
          <w:tcPr>
            <w:tcW w:w="5812" w:type="dxa"/>
          </w:tcPr>
          <w:p w14:paraId="2953ED9C" w14:textId="77777777" w:rsidR="002038D5" w:rsidRPr="00F95FBD" w:rsidRDefault="002038D5" w:rsidP="00165977">
            <w:pPr>
              <w:pStyle w:val="Tabulka"/>
            </w:pPr>
            <w:r w:rsidRPr="00F95FBD">
              <w:rPr>
                <w:highlight w:val="yellow"/>
              </w:rPr>
              <w:t>[VLOŽÍ ZHOTOVITEL]</w:t>
            </w:r>
          </w:p>
        </w:tc>
      </w:tr>
      <w:tr w:rsidR="002038D5" w:rsidRPr="00F95FBD" w14:paraId="1E3FF45A" w14:textId="77777777" w:rsidTr="005923F7">
        <w:tc>
          <w:tcPr>
            <w:tcW w:w="3056" w:type="dxa"/>
          </w:tcPr>
          <w:p w14:paraId="13B81AC8" w14:textId="77777777" w:rsidR="002038D5" w:rsidRPr="00F95FBD" w:rsidRDefault="002038D5" w:rsidP="00165977">
            <w:pPr>
              <w:pStyle w:val="Tabulka"/>
            </w:pPr>
            <w:r w:rsidRPr="00F95FBD">
              <w:t>E-mail</w:t>
            </w:r>
          </w:p>
        </w:tc>
        <w:tc>
          <w:tcPr>
            <w:tcW w:w="5812" w:type="dxa"/>
          </w:tcPr>
          <w:p w14:paraId="18E82E2B" w14:textId="77777777" w:rsidR="002038D5" w:rsidRPr="00F95FBD" w:rsidRDefault="002038D5" w:rsidP="00165977">
            <w:pPr>
              <w:pStyle w:val="Tabulka"/>
            </w:pPr>
            <w:r w:rsidRPr="00F95FBD">
              <w:rPr>
                <w:highlight w:val="yellow"/>
              </w:rPr>
              <w:t>[VLOŽÍ ZHOTOVITEL]</w:t>
            </w:r>
          </w:p>
        </w:tc>
      </w:tr>
      <w:tr w:rsidR="002038D5" w:rsidRPr="00F95FBD" w14:paraId="69A89F6B" w14:textId="77777777" w:rsidTr="005923F7">
        <w:tc>
          <w:tcPr>
            <w:tcW w:w="3056" w:type="dxa"/>
          </w:tcPr>
          <w:p w14:paraId="168DD42D" w14:textId="77777777" w:rsidR="002038D5" w:rsidRPr="00F95FBD" w:rsidRDefault="002038D5" w:rsidP="00165977">
            <w:pPr>
              <w:pStyle w:val="Tabulka"/>
            </w:pPr>
            <w:r w:rsidRPr="00F95FBD">
              <w:t>Telefon</w:t>
            </w:r>
          </w:p>
        </w:tc>
        <w:tc>
          <w:tcPr>
            <w:tcW w:w="5812" w:type="dxa"/>
          </w:tcPr>
          <w:p w14:paraId="5A116DA8" w14:textId="77777777" w:rsidR="002038D5" w:rsidRPr="00F95FBD" w:rsidRDefault="002038D5" w:rsidP="00165977">
            <w:pPr>
              <w:pStyle w:val="Tabulka"/>
            </w:pPr>
            <w:r w:rsidRPr="00F95FBD">
              <w:rPr>
                <w:highlight w:val="yellow"/>
              </w:rPr>
              <w:t>[VLOŽÍ ZHOTOVITEL]</w:t>
            </w:r>
          </w:p>
        </w:tc>
      </w:tr>
    </w:tbl>
    <w:p w14:paraId="04F8C077" w14:textId="77777777" w:rsidR="002038D5" w:rsidRPr="00F95FBD" w:rsidRDefault="002038D5" w:rsidP="00165977">
      <w:pPr>
        <w:pStyle w:val="Tabulka"/>
      </w:pPr>
    </w:p>
    <w:p w14:paraId="55FC3A9E" w14:textId="2733AD75" w:rsidR="002038D5" w:rsidRPr="00ED5FDD" w:rsidRDefault="00EC707C" w:rsidP="00165977">
      <w:pPr>
        <w:pStyle w:val="Nadpistabulky"/>
        <w:rPr>
          <w:strike/>
          <w:color w:val="FF0000"/>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A0C29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61B1B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C808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5514E3" w14:textId="77777777" w:rsidTr="005923F7">
        <w:tc>
          <w:tcPr>
            <w:tcW w:w="3056" w:type="dxa"/>
          </w:tcPr>
          <w:p w14:paraId="5F8E5418" w14:textId="77777777" w:rsidR="002038D5" w:rsidRPr="00F95FBD" w:rsidRDefault="002038D5" w:rsidP="00165977">
            <w:pPr>
              <w:pStyle w:val="Tabulka"/>
            </w:pPr>
            <w:r w:rsidRPr="00F95FBD">
              <w:t>Adresa</w:t>
            </w:r>
          </w:p>
        </w:tc>
        <w:tc>
          <w:tcPr>
            <w:tcW w:w="5812" w:type="dxa"/>
          </w:tcPr>
          <w:p w14:paraId="723D0E28" w14:textId="77777777" w:rsidR="002038D5" w:rsidRPr="00F95FBD" w:rsidRDefault="002038D5" w:rsidP="00165977">
            <w:pPr>
              <w:pStyle w:val="Tabulka"/>
            </w:pPr>
            <w:r w:rsidRPr="00F95FBD">
              <w:rPr>
                <w:highlight w:val="yellow"/>
              </w:rPr>
              <w:t>[VLOŽÍ ZHOTOVITEL]</w:t>
            </w:r>
          </w:p>
        </w:tc>
      </w:tr>
      <w:tr w:rsidR="002038D5" w:rsidRPr="00F95FBD" w14:paraId="02DC8D93" w14:textId="77777777" w:rsidTr="005923F7">
        <w:tc>
          <w:tcPr>
            <w:tcW w:w="3056" w:type="dxa"/>
          </w:tcPr>
          <w:p w14:paraId="7A0F01C8" w14:textId="77777777" w:rsidR="002038D5" w:rsidRPr="00F95FBD" w:rsidRDefault="002038D5" w:rsidP="00165977">
            <w:pPr>
              <w:pStyle w:val="Tabulka"/>
            </w:pPr>
            <w:r w:rsidRPr="00F95FBD">
              <w:t>E-mail</w:t>
            </w:r>
          </w:p>
        </w:tc>
        <w:tc>
          <w:tcPr>
            <w:tcW w:w="5812" w:type="dxa"/>
          </w:tcPr>
          <w:p w14:paraId="2CC45423" w14:textId="77777777" w:rsidR="002038D5" w:rsidRPr="00F95FBD" w:rsidRDefault="002038D5" w:rsidP="00165977">
            <w:pPr>
              <w:pStyle w:val="Tabulka"/>
            </w:pPr>
            <w:r w:rsidRPr="00F95FBD">
              <w:rPr>
                <w:highlight w:val="yellow"/>
              </w:rPr>
              <w:t>[VLOŽÍ ZHOTOVITEL]</w:t>
            </w:r>
          </w:p>
        </w:tc>
      </w:tr>
      <w:tr w:rsidR="002038D5" w:rsidRPr="00F95FBD" w14:paraId="5C36A8D2" w14:textId="77777777" w:rsidTr="005923F7">
        <w:tc>
          <w:tcPr>
            <w:tcW w:w="3056" w:type="dxa"/>
          </w:tcPr>
          <w:p w14:paraId="622FDF1F" w14:textId="77777777" w:rsidR="002038D5" w:rsidRPr="00F95FBD" w:rsidRDefault="002038D5" w:rsidP="00165977">
            <w:pPr>
              <w:pStyle w:val="Tabulka"/>
            </w:pPr>
            <w:r w:rsidRPr="00F95FBD">
              <w:t>Telefon</w:t>
            </w:r>
          </w:p>
        </w:tc>
        <w:tc>
          <w:tcPr>
            <w:tcW w:w="5812" w:type="dxa"/>
          </w:tcPr>
          <w:p w14:paraId="618F943C" w14:textId="77777777" w:rsidR="002038D5" w:rsidRPr="00F95FBD" w:rsidRDefault="002038D5" w:rsidP="00165977">
            <w:pPr>
              <w:pStyle w:val="Tabulka"/>
            </w:pPr>
            <w:r w:rsidRPr="00F95FBD">
              <w:rPr>
                <w:highlight w:val="yellow"/>
              </w:rPr>
              <w:t>[VLOŽÍ ZHOTOVITEL]</w:t>
            </w:r>
          </w:p>
        </w:tc>
      </w:tr>
    </w:tbl>
    <w:p w14:paraId="37F77720" w14:textId="77777777" w:rsidR="00165977" w:rsidRPr="00F95FBD" w:rsidRDefault="00165977" w:rsidP="00165977">
      <w:pPr>
        <w:pStyle w:val="Tabulka"/>
      </w:pPr>
    </w:p>
    <w:p w14:paraId="2BA1E39D" w14:textId="58C5F023"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84DBE8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A5C17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DFC04B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CFE473" w14:textId="77777777" w:rsidTr="005923F7">
        <w:tc>
          <w:tcPr>
            <w:tcW w:w="3056" w:type="dxa"/>
          </w:tcPr>
          <w:p w14:paraId="6992A64B" w14:textId="77777777" w:rsidR="00165977" w:rsidRPr="00F95FBD" w:rsidRDefault="00165977" w:rsidP="00165977">
            <w:pPr>
              <w:pStyle w:val="Tabulka"/>
            </w:pPr>
            <w:r w:rsidRPr="00F95FBD">
              <w:t>Adresa</w:t>
            </w:r>
          </w:p>
        </w:tc>
        <w:tc>
          <w:tcPr>
            <w:tcW w:w="5812" w:type="dxa"/>
          </w:tcPr>
          <w:p w14:paraId="3A026B01" w14:textId="77777777" w:rsidR="00165977" w:rsidRPr="00F95FBD" w:rsidRDefault="00165977" w:rsidP="00165977">
            <w:pPr>
              <w:pStyle w:val="Tabulka"/>
            </w:pPr>
            <w:r w:rsidRPr="00F95FBD">
              <w:rPr>
                <w:highlight w:val="yellow"/>
              </w:rPr>
              <w:t>[VLOŽÍ ZHOTOVITEL]</w:t>
            </w:r>
          </w:p>
        </w:tc>
      </w:tr>
      <w:tr w:rsidR="00165977" w:rsidRPr="00F95FBD" w14:paraId="3C5725CF" w14:textId="77777777" w:rsidTr="005923F7">
        <w:tc>
          <w:tcPr>
            <w:tcW w:w="3056" w:type="dxa"/>
          </w:tcPr>
          <w:p w14:paraId="077BD683" w14:textId="77777777" w:rsidR="00165977" w:rsidRPr="00F95FBD" w:rsidRDefault="00165977" w:rsidP="00165977">
            <w:pPr>
              <w:pStyle w:val="Tabulka"/>
            </w:pPr>
            <w:r w:rsidRPr="00F95FBD">
              <w:t>E-mail</w:t>
            </w:r>
          </w:p>
        </w:tc>
        <w:tc>
          <w:tcPr>
            <w:tcW w:w="5812" w:type="dxa"/>
          </w:tcPr>
          <w:p w14:paraId="34E1250D" w14:textId="77777777" w:rsidR="00165977" w:rsidRPr="00F95FBD" w:rsidRDefault="00165977" w:rsidP="00165977">
            <w:pPr>
              <w:pStyle w:val="Tabulka"/>
            </w:pPr>
            <w:r w:rsidRPr="00F95FBD">
              <w:rPr>
                <w:highlight w:val="yellow"/>
              </w:rPr>
              <w:t>[VLOŽÍ ZHOTOVITEL]</w:t>
            </w:r>
          </w:p>
        </w:tc>
      </w:tr>
      <w:tr w:rsidR="00165977" w:rsidRPr="00F95FBD" w14:paraId="142A9F24" w14:textId="77777777" w:rsidTr="005923F7">
        <w:tc>
          <w:tcPr>
            <w:tcW w:w="3056" w:type="dxa"/>
          </w:tcPr>
          <w:p w14:paraId="765257FA" w14:textId="77777777" w:rsidR="00165977" w:rsidRPr="00F95FBD" w:rsidRDefault="00165977" w:rsidP="00165977">
            <w:pPr>
              <w:pStyle w:val="Tabulka"/>
            </w:pPr>
            <w:r w:rsidRPr="00F95FBD">
              <w:t>Telefon</w:t>
            </w:r>
          </w:p>
        </w:tc>
        <w:tc>
          <w:tcPr>
            <w:tcW w:w="5812" w:type="dxa"/>
          </w:tcPr>
          <w:p w14:paraId="50061398" w14:textId="77777777" w:rsidR="00165977" w:rsidRPr="00F95FBD" w:rsidRDefault="00165977" w:rsidP="00165977">
            <w:pPr>
              <w:pStyle w:val="Tabulka"/>
            </w:pPr>
            <w:r w:rsidRPr="00F95FBD">
              <w:rPr>
                <w:highlight w:val="yellow"/>
              </w:rPr>
              <w:t>[VLOŽÍ ZHOTOVITEL]</w:t>
            </w:r>
          </w:p>
        </w:tc>
      </w:tr>
    </w:tbl>
    <w:p w14:paraId="4227D14A" w14:textId="77777777" w:rsidR="00165977" w:rsidRPr="00F95FBD" w:rsidRDefault="00165977" w:rsidP="00165977">
      <w:pPr>
        <w:pStyle w:val="Tabulka"/>
      </w:pPr>
    </w:p>
    <w:p w14:paraId="0C94D9FB" w14:textId="52C7DAE3"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8E16E1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57B1A5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EAE899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927796" w14:textId="77777777" w:rsidTr="005923F7">
        <w:tc>
          <w:tcPr>
            <w:tcW w:w="3056" w:type="dxa"/>
          </w:tcPr>
          <w:p w14:paraId="6B48B148" w14:textId="77777777" w:rsidR="00165977" w:rsidRPr="00F95FBD" w:rsidRDefault="00165977" w:rsidP="00165977">
            <w:pPr>
              <w:pStyle w:val="Tabulka"/>
            </w:pPr>
            <w:r w:rsidRPr="00F95FBD">
              <w:t>Adresa</w:t>
            </w:r>
          </w:p>
        </w:tc>
        <w:tc>
          <w:tcPr>
            <w:tcW w:w="5812" w:type="dxa"/>
          </w:tcPr>
          <w:p w14:paraId="5EC603F3" w14:textId="77777777" w:rsidR="00165977" w:rsidRPr="00F95FBD" w:rsidRDefault="00165977" w:rsidP="00165977">
            <w:pPr>
              <w:pStyle w:val="Tabulka"/>
            </w:pPr>
            <w:r w:rsidRPr="00F95FBD">
              <w:rPr>
                <w:highlight w:val="yellow"/>
              </w:rPr>
              <w:t>[VLOŽÍ ZHOTOVITEL]</w:t>
            </w:r>
          </w:p>
        </w:tc>
      </w:tr>
      <w:tr w:rsidR="00165977" w:rsidRPr="00F95FBD" w14:paraId="383F3FFB" w14:textId="77777777" w:rsidTr="005923F7">
        <w:tc>
          <w:tcPr>
            <w:tcW w:w="3056" w:type="dxa"/>
          </w:tcPr>
          <w:p w14:paraId="2702AE6E" w14:textId="77777777" w:rsidR="00165977" w:rsidRPr="00F95FBD" w:rsidRDefault="00165977" w:rsidP="00165977">
            <w:pPr>
              <w:pStyle w:val="Tabulka"/>
            </w:pPr>
            <w:r w:rsidRPr="00F95FBD">
              <w:t>E-mail</w:t>
            </w:r>
          </w:p>
        </w:tc>
        <w:tc>
          <w:tcPr>
            <w:tcW w:w="5812" w:type="dxa"/>
          </w:tcPr>
          <w:p w14:paraId="2CEA6C08" w14:textId="77777777" w:rsidR="00165977" w:rsidRPr="00F95FBD" w:rsidRDefault="00165977" w:rsidP="00165977">
            <w:pPr>
              <w:pStyle w:val="Tabulka"/>
            </w:pPr>
            <w:r w:rsidRPr="00F95FBD">
              <w:rPr>
                <w:highlight w:val="yellow"/>
              </w:rPr>
              <w:t>[VLOŽÍ ZHOTOVITEL]</w:t>
            </w:r>
          </w:p>
        </w:tc>
      </w:tr>
      <w:tr w:rsidR="00165977" w:rsidRPr="00F95FBD" w14:paraId="47CB379B" w14:textId="77777777" w:rsidTr="005923F7">
        <w:tc>
          <w:tcPr>
            <w:tcW w:w="3056" w:type="dxa"/>
          </w:tcPr>
          <w:p w14:paraId="6D864830" w14:textId="77777777" w:rsidR="00165977" w:rsidRPr="00F95FBD" w:rsidRDefault="00165977" w:rsidP="00165977">
            <w:pPr>
              <w:pStyle w:val="Tabulka"/>
            </w:pPr>
            <w:r w:rsidRPr="00F95FBD">
              <w:t>Telefon</w:t>
            </w:r>
          </w:p>
        </w:tc>
        <w:tc>
          <w:tcPr>
            <w:tcW w:w="5812" w:type="dxa"/>
          </w:tcPr>
          <w:p w14:paraId="538C48A1" w14:textId="77777777" w:rsidR="00165977" w:rsidRPr="00F95FBD" w:rsidRDefault="00165977" w:rsidP="00165977">
            <w:pPr>
              <w:pStyle w:val="Tabulka"/>
            </w:pPr>
            <w:r w:rsidRPr="00F95FBD">
              <w:rPr>
                <w:highlight w:val="yellow"/>
              </w:rPr>
              <w:t>[VLOŽÍ ZHOTOVITEL]</w:t>
            </w:r>
          </w:p>
        </w:tc>
      </w:tr>
    </w:tbl>
    <w:p w14:paraId="5A211D75" w14:textId="77777777" w:rsidR="00165977" w:rsidRPr="00F95FBD" w:rsidRDefault="00165977" w:rsidP="00165977">
      <w:pPr>
        <w:pStyle w:val="Tabulka"/>
      </w:pPr>
    </w:p>
    <w:p w14:paraId="4373FDC7" w14:textId="599BF7B4"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2AA6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DB80D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6EA0E1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0809B5" w14:textId="77777777" w:rsidTr="005923F7">
        <w:tc>
          <w:tcPr>
            <w:tcW w:w="3056" w:type="dxa"/>
          </w:tcPr>
          <w:p w14:paraId="0B36CE51" w14:textId="77777777" w:rsidR="00165977" w:rsidRPr="00F95FBD" w:rsidRDefault="00165977" w:rsidP="00165977">
            <w:pPr>
              <w:pStyle w:val="Tabulka"/>
            </w:pPr>
            <w:r w:rsidRPr="00F95FBD">
              <w:t>Adresa</w:t>
            </w:r>
          </w:p>
        </w:tc>
        <w:tc>
          <w:tcPr>
            <w:tcW w:w="5812" w:type="dxa"/>
          </w:tcPr>
          <w:p w14:paraId="5095C088" w14:textId="77777777" w:rsidR="00165977" w:rsidRPr="00F95FBD" w:rsidRDefault="00165977" w:rsidP="00165977">
            <w:pPr>
              <w:pStyle w:val="Tabulka"/>
            </w:pPr>
            <w:r w:rsidRPr="00F95FBD">
              <w:rPr>
                <w:highlight w:val="yellow"/>
              </w:rPr>
              <w:t>[VLOŽÍ ZHOTOVITEL]</w:t>
            </w:r>
          </w:p>
        </w:tc>
      </w:tr>
      <w:tr w:rsidR="00165977" w:rsidRPr="00F95FBD" w14:paraId="2413D31E" w14:textId="77777777" w:rsidTr="005923F7">
        <w:tc>
          <w:tcPr>
            <w:tcW w:w="3056" w:type="dxa"/>
          </w:tcPr>
          <w:p w14:paraId="7B693898" w14:textId="77777777" w:rsidR="00165977" w:rsidRPr="00F95FBD" w:rsidRDefault="00165977" w:rsidP="00165977">
            <w:pPr>
              <w:pStyle w:val="Tabulka"/>
            </w:pPr>
            <w:r w:rsidRPr="00F95FBD">
              <w:t>E-mail</w:t>
            </w:r>
          </w:p>
        </w:tc>
        <w:tc>
          <w:tcPr>
            <w:tcW w:w="5812" w:type="dxa"/>
          </w:tcPr>
          <w:p w14:paraId="0EAD293D" w14:textId="77777777" w:rsidR="00165977" w:rsidRPr="00F95FBD" w:rsidRDefault="00165977" w:rsidP="00165977">
            <w:pPr>
              <w:pStyle w:val="Tabulka"/>
            </w:pPr>
            <w:r w:rsidRPr="00F95FBD">
              <w:rPr>
                <w:highlight w:val="yellow"/>
              </w:rPr>
              <w:t>[VLOŽÍ ZHOTOVITEL]</w:t>
            </w:r>
          </w:p>
        </w:tc>
      </w:tr>
      <w:tr w:rsidR="00165977" w:rsidRPr="00F95FBD" w14:paraId="71B63F9C" w14:textId="77777777" w:rsidTr="005923F7">
        <w:tc>
          <w:tcPr>
            <w:tcW w:w="3056" w:type="dxa"/>
          </w:tcPr>
          <w:p w14:paraId="2796E417" w14:textId="77777777" w:rsidR="00165977" w:rsidRPr="00F95FBD" w:rsidRDefault="00165977" w:rsidP="00165977">
            <w:pPr>
              <w:pStyle w:val="Tabulka"/>
            </w:pPr>
            <w:r w:rsidRPr="00F95FBD">
              <w:t>Telefon</w:t>
            </w:r>
          </w:p>
        </w:tc>
        <w:tc>
          <w:tcPr>
            <w:tcW w:w="5812" w:type="dxa"/>
          </w:tcPr>
          <w:p w14:paraId="62B9170D" w14:textId="77777777" w:rsidR="00165977" w:rsidRPr="00F95FBD" w:rsidRDefault="00165977" w:rsidP="00165977">
            <w:pPr>
              <w:pStyle w:val="Tabulka"/>
            </w:pPr>
            <w:r w:rsidRPr="00F95FBD">
              <w:rPr>
                <w:highlight w:val="yellow"/>
              </w:rPr>
              <w:t>[VLOŽÍ ZHOTOVITEL]</w:t>
            </w:r>
          </w:p>
        </w:tc>
      </w:tr>
    </w:tbl>
    <w:p w14:paraId="77B34778" w14:textId="77777777" w:rsidR="00165977" w:rsidRPr="00F95FBD" w:rsidRDefault="00165977" w:rsidP="00165977">
      <w:pPr>
        <w:pStyle w:val="Tabulka"/>
      </w:pPr>
    </w:p>
    <w:p w14:paraId="33C9B3EA" w14:textId="72A59375"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5B8F46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07F272"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7ECE27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4024E3A" w14:textId="77777777" w:rsidTr="005923F7">
        <w:tc>
          <w:tcPr>
            <w:tcW w:w="3056" w:type="dxa"/>
          </w:tcPr>
          <w:p w14:paraId="7383FE75" w14:textId="77777777" w:rsidR="00165977" w:rsidRPr="00F95FBD" w:rsidRDefault="00165977" w:rsidP="00165977">
            <w:pPr>
              <w:pStyle w:val="Tabulka"/>
            </w:pPr>
            <w:r w:rsidRPr="00F95FBD">
              <w:t>Adresa</w:t>
            </w:r>
          </w:p>
        </w:tc>
        <w:tc>
          <w:tcPr>
            <w:tcW w:w="5812" w:type="dxa"/>
          </w:tcPr>
          <w:p w14:paraId="29C5CAD0" w14:textId="77777777" w:rsidR="00165977" w:rsidRPr="00F95FBD" w:rsidRDefault="00165977" w:rsidP="00165977">
            <w:pPr>
              <w:pStyle w:val="Tabulka"/>
            </w:pPr>
            <w:r w:rsidRPr="00F95FBD">
              <w:rPr>
                <w:highlight w:val="yellow"/>
              </w:rPr>
              <w:t>[VLOŽÍ ZHOTOVITEL]</w:t>
            </w:r>
          </w:p>
        </w:tc>
      </w:tr>
      <w:tr w:rsidR="00165977" w:rsidRPr="00F95FBD" w14:paraId="24BD747C" w14:textId="77777777" w:rsidTr="005923F7">
        <w:tc>
          <w:tcPr>
            <w:tcW w:w="3056" w:type="dxa"/>
          </w:tcPr>
          <w:p w14:paraId="077FD78C" w14:textId="77777777" w:rsidR="00165977" w:rsidRPr="00F95FBD" w:rsidRDefault="00165977" w:rsidP="00165977">
            <w:pPr>
              <w:pStyle w:val="Tabulka"/>
            </w:pPr>
            <w:r w:rsidRPr="00F95FBD">
              <w:t>E-mail</w:t>
            </w:r>
          </w:p>
        </w:tc>
        <w:tc>
          <w:tcPr>
            <w:tcW w:w="5812" w:type="dxa"/>
          </w:tcPr>
          <w:p w14:paraId="4E7CCC7B" w14:textId="77777777" w:rsidR="00165977" w:rsidRPr="00F95FBD" w:rsidRDefault="00165977" w:rsidP="00165977">
            <w:pPr>
              <w:pStyle w:val="Tabulka"/>
            </w:pPr>
            <w:r w:rsidRPr="00F95FBD">
              <w:rPr>
                <w:highlight w:val="yellow"/>
              </w:rPr>
              <w:t>[VLOŽÍ ZHOTOVITEL]</w:t>
            </w:r>
          </w:p>
        </w:tc>
      </w:tr>
      <w:tr w:rsidR="00165977" w:rsidRPr="00F95FBD" w14:paraId="65599D68" w14:textId="77777777" w:rsidTr="005923F7">
        <w:tc>
          <w:tcPr>
            <w:tcW w:w="3056" w:type="dxa"/>
          </w:tcPr>
          <w:p w14:paraId="132A7ECF" w14:textId="77777777" w:rsidR="00165977" w:rsidRPr="00F95FBD" w:rsidRDefault="00165977" w:rsidP="00165977">
            <w:pPr>
              <w:pStyle w:val="Tabulka"/>
            </w:pPr>
            <w:r w:rsidRPr="00F95FBD">
              <w:t>Telefon</w:t>
            </w:r>
          </w:p>
        </w:tc>
        <w:tc>
          <w:tcPr>
            <w:tcW w:w="5812" w:type="dxa"/>
          </w:tcPr>
          <w:p w14:paraId="604F82CB" w14:textId="77777777" w:rsidR="00165977" w:rsidRPr="00F95FBD" w:rsidRDefault="00165977" w:rsidP="00165977">
            <w:pPr>
              <w:pStyle w:val="Tabulka"/>
            </w:pPr>
            <w:r w:rsidRPr="00F95FBD">
              <w:rPr>
                <w:highlight w:val="yellow"/>
              </w:rPr>
              <w:t>[VLOŽÍ ZHOTOVITEL]</w:t>
            </w:r>
          </w:p>
        </w:tc>
      </w:tr>
    </w:tbl>
    <w:p w14:paraId="39F87BB1" w14:textId="77777777" w:rsidR="00165977" w:rsidRPr="00F95FBD" w:rsidRDefault="00165977" w:rsidP="00165977">
      <w:pPr>
        <w:pStyle w:val="Tabulka"/>
      </w:pPr>
    </w:p>
    <w:p w14:paraId="0CAE1822" w14:textId="32775471"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7D93F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E09A3C"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7C89A70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48DD573" w14:textId="77777777" w:rsidTr="005923F7">
        <w:tc>
          <w:tcPr>
            <w:tcW w:w="3056" w:type="dxa"/>
          </w:tcPr>
          <w:p w14:paraId="746B1B5D" w14:textId="77777777" w:rsidR="00165977" w:rsidRPr="00F95FBD" w:rsidRDefault="00165977" w:rsidP="005923F7">
            <w:pPr>
              <w:pStyle w:val="Tabulka"/>
              <w:keepNext/>
            </w:pPr>
            <w:r w:rsidRPr="00F95FBD">
              <w:t>Adresa</w:t>
            </w:r>
          </w:p>
        </w:tc>
        <w:tc>
          <w:tcPr>
            <w:tcW w:w="5812" w:type="dxa"/>
          </w:tcPr>
          <w:p w14:paraId="4C05C61B" w14:textId="77777777" w:rsidR="00165977" w:rsidRPr="00F95FBD" w:rsidRDefault="00165977" w:rsidP="00165977">
            <w:pPr>
              <w:pStyle w:val="Tabulka"/>
            </w:pPr>
            <w:r w:rsidRPr="00F95FBD">
              <w:rPr>
                <w:highlight w:val="yellow"/>
              </w:rPr>
              <w:t>[VLOŽÍ ZHOTOVITEL]</w:t>
            </w:r>
          </w:p>
        </w:tc>
      </w:tr>
      <w:tr w:rsidR="00165977" w:rsidRPr="00F95FBD" w14:paraId="134592B6" w14:textId="77777777" w:rsidTr="005923F7">
        <w:tc>
          <w:tcPr>
            <w:tcW w:w="3056" w:type="dxa"/>
          </w:tcPr>
          <w:p w14:paraId="204255E0" w14:textId="77777777" w:rsidR="00165977" w:rsidRPr="00F95FBD" w:rsidRDefault="00165977" w:rsidP="00165977">
            <w:pPr>
              <w:pStyle w:val="Tabulka"/>
            </w:pPr>
            <w:r w:rsidRPr="00F95FBD">
              <w:t>E-mail</w:t>
            </w:r>
          </w:p>
        </w:tc>
        <w:tc>
          <w:tcPr>
            <w:tcW w:w="5812" w:type="dxa"/>
          </w:tcPr>
          <w:p w14:paraId="2BE53596" w14:textId="77777777" w:rsidR="00165977" w:rsidRPr="00F95FBD" w:rsidRDefault="00165977" w:rsidP="00165977">
            <w:pPr>
              <w:pStyle w:val="Tabulka"/>
            </w:pPr>
            <w:r w:rsidRPr="00F95FBD">
              <w:rPr>
                <w:highlight w:val="yellow"/>
              </w:rPr>
              <w:t>[VLOŽÍ ZHOTOVITEL]</w:t>
            </w:r>
          </w:p>
        </w:tc>
      </w:tr>
      <w:tr w:rsidR="00165977" w:rsidRPr="00F95FBD" w14:paraId="30D39751" w14:textId="77777777" w:rsidTr="005923F7">
        <w:tc>
          <w:tcPr>
            <w:tcW w:w="3056" w:type="dxa"/>
          </w:tcPr>
          <w:p w14:paraId="6F1A1413" w14:textId="77777777" w:rsidR="00165977" w:rsidRPr="00F95FBD" w:rsidRDefault="00165977" w:rsidP="00165977">
            <w:pPr>
              <w:pStyle w:val="Tabulka"/>
            </w:pPr>
            <w:r w:rsidRPr="00F95FBD">
              <w:t>Telefon</w:t>
            </w:r>
          </w:p>
        </w:tc>
        <w:tc>
          <w:tcPr>
            <w:tcW w:w="5812" w:type="dxa"/>
          </w:tcPr>
          <w:p w14:paraId="56811370" w14:textId="77777777" w:rsidR="00165977" w:rsidRPr="00F95FBD" w:rsidRDefault="00165977" w:rsidP="00165977">
            <w:pPr>
              <w:pStyle w:val="Tabulka"/>
            </w:pPr>
            <w:r w:rsidRPr="00F95FBD">
              <w:rPr>
                <w:highlight w:val="yellow"/>
              </w:rPr>
              <w:t>[VLOŽÍ ZHOTOVITEL]</w:t>
            </w:r>
          </w:p>
        </w:tc>
      </w:tr>
    </w:tbl>
    <w:p w14:paraId="59C94EC0" w14:textId="77777777" w:rsidR="00EC707C" w:rsidRPr="00F95FBD" w:rsidRDefault="00EC707C" w:rsidP="00EC707C">
      <w:pPr>
        <w:pStyle w:val="Tabulka"/>
      </w:pPr>
    </w:p>
    <w:p w14:paraId="1ADF088C" w14:textId="54A6F802"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E46430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57B2C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47381C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8B13B8E" w14:textId="77777777" w:rsidTr="005923F7">
        <w:tc>
          <w:tcPr>
            <w:tcW w:w="3056" w:type="dxa"/>
          </w:tcPr>
          <w:p w14:paraId="78852812" w14:textId="77777777" w:rsidR="00EC707C" w:rsidRPr="00F95FBD" w:rsidRDefault="00EC707C" w:rsidP="00964369">
            <w:pPr>
              <w:pStyle w:val="Tabulka"/>
            </w:pPr>
            <w:r w:rsidRPr="00F95FBD">
              <w:t>Adresa</w:t>
            </w:r>
          </w:p>
        </w:tc>
        <w:tc>
          <w:tcPr>
            <w:tcW w:w="5812" w:type="dxa"/>
          </w:tcPr>
          <w:p w14:paraId="275F28E9" w14:textId="77777777" w:rsidR="00EC707C" w:rsidRPr="00F95FBD" w:rsidRDefault="00EC707C" w:rsidP="00964369">
            <w:pPr>
              <w:pStyle w:val="Tabulka"/>
            </w:pPr>
            <w:r w:rsidRPr="00F95FBD">
              <w:rPr>
                <w:highlight w:val="yellow"/>
              </w:rPr>
              <w:t>[VLOŽÍ ZHOTOVITEL]</w:t>
            </w:r>
          </w:p>
        </w:tc>
      </w:tr>
      <w:tr w:rsidR="00EC707C" w:rsidRPr="00F95FBD" w14:paraId="7639CC32" w14:textId="77777777" w:rsidTr="005923F7">
        <w:tc>
          <w:tcPr>
            <w:tcW w:w="3056" w:type="dxa"/>
          </w:tcPr>
          <w:p w14:paraId="12465FF3" w14:textId="77777777" w:rsidR="00EC707C" w:rsidRPr="00F95FBD" w:rsidRDefault="00EC707C" w:rsidP="00964369">
            <w:pPr>
              <w:pStyle w:val="Tabulka"/>
            </w:pPr>
            <w:r w:rsidRPr="00F95FBD">
              <w:t>E-mail</w:t>
            </w:r>
          </w:p>
        </w:tc>
        <w:tc>
          <w:tcPr>
            <w:tcW w:w="5812" w:type="dxa"/>
          </w:tcPr>
          <w:p w14:paraId="30DBAAF2" w14:textId="77777777" w:rsidR="00EC707C" w:rsidRPr="00F95FBD" w:rsidRDefault="00EC707C" w:rsidP="00964369">
            <w:pPr>
              <w:pStyle w:val="Tabulka"/>
            </w:pPr>
            <w:r w:rsidRPr="00F95FBD">
              <w:rPr>
                <w:highlight w:val="yellow"/>
              </w:rPr>
              <w:t>[VLOŽÍ ZHOTOVITEL]</w:t>
            </w:r>
          </w:p>
        </w:tc>
      </w:tr>
      <w:tr w:rsidR="00EC707C" w:rsidRPr="00F95FBD" w14:paraId="77657D51" w14:textId="77777777" w:rsidTr="005923F7">
        <w:tc>
          <w:tcPr>
            <w:tcW w:w="3056" w:type="dxa"/>
          </w:tcPr>
          <w:p w14:paraId="225B828B" w14:textId="77777777" w:rsidR="00EC707C" w:rsidRPr="00F95FBD" w:rsidRDefault="00EC707C" w:rsidP="00964369">
            <w:pPr>
              <w:pStyle w:val="Tabulka"/>
            </w:pPr>
            <w:r w:rsidRPr="00F95FBD">
              <w:t>Telefon</w:t>
            </w:r>
          </w:p>
        </w:tc>
        <w:tc>
          <w:tcPr>
            <w:tcW w:w="5812" w:type="dxa"/>
          </w:tcPr>
          <w:p w14:paraId="2BABC306" w14:textId="77777777" w:rsidR="00EC707C" w:rsidRPr="00F95FBD" w:rsidRDefault="00EC707C" w:rsidP="00964369">
            <w:pPr>
              <w:pStyle w:val="Tabulka"/>
            </w:pPr>
            <w:r w:rsidRPr="00F95FBD">
              <w:rPr>
                <w:highlight w:val="yellow"/>
              </w:rPr>
              <w:t>[VLOŽÍ ZHOTOVITEL]</w:t>
            </w:r>
          </w:p>
        </w:tc>
      </w:tr>
    </w:tbl>
    <w:p w14:paraId="0B8578DA" w14:textId="77777777" w:rsidR="00EC707C" w:rsidRPr="00F95FBD" w:rsidRDefault="00EC707C" w:rsidP="00EC707C">
      <w:pPr>
        <w:pStyle w:val="Tabulka"/>
      </w:pPr>
    </w:p>
    <w:p w14:paraId="1A79F061" w14:textId="0C722A58"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FF1B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07810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1ED771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EB7B204" w14:textId="77777777" w:rsidTr="005923F7">
        <w:tc>
          <w:tcPr>
            <w:tcW w:w="3056" w:type="dxa"/>
          </w:tcPr>
          <w:p w14:paraId="6EDF3A1F" w14:textId="77777777" w:rsidR="00EC707C" w:rsidRPr="00F95FBD" w:rsidRDefault="00EC707C" w:rsidP="00964369">
            <w:pPr>
              <w:pStyle w:val="Tabulka"/>
            </w:pPr>
            <w:r w:rsidRPr="00F95FBD">
              <w:t>Adresa</w:t>
            </w:r>
          </w:p>
        </w:tc>
        <w:tc>
          <w:tcPr>
            <w:tcW w:w="5812" w:type="dxa"/>
          </w:tcPr>
          <w:p w14:paraId="04C5AE2D" w14:textId="77777777" w:rsidR="00EC707C" w:rsidRPr="00F95FBD" w:rsidRDefault="00EC707C" w:rsidP="00964369">
            <w:pPr>
              <w:pStyle w:val="Tabulka"/>
            </w:pPr>
            <w:r w:rsidRPr="00F95FBD">
              <w:rPr>
                <w:highlight w:val="yellow"/>
              </w:rPr>
              <w:t>[VLOŽÍ ZHOTOVITEL]</w:t>
            </w:r>
          </w:p>
        </w:tc>
      </w:tr>
      <w:tr w:rsidR="00EC707C" w:rsidRPr="00F95FBD" w14:paraId="3253F64C" w14:textId="77777777" w:rsidTr="005923F7">
        <w:tc>
          <w:tcPr>
            <w:tcW w:w="3056" w:type="dxa"/>
          </w:tcPr>
          <w:p w14:paraId="583509BC" w14:textId="77777777" w:rsidR="00EC707C" w:rsidRPr="00F95FBD" w:rsidRDefault="00EC707C" w:rsidP="00964369">
            <w:pPr>
              <w:pStyle w:val="Tabulka"/>
            </w:pPr>
            <w:r w:rsidRPr="00F95FBD">
              <w:t>E-mail</w:t>
            </w:r>
          </w:p>
        </w:tc>
        <w:tc>
          <w:tcPr>
            <w:tcW w:w="5812" w:type="dxa"/>
          </w:tcPr>
          <w:p w14:paraId="05C359AD" w14:textId="77777777" w:rsidR="00EC707C" w:rsidRPr="00F95FBD" w:rsidRDefault="00EC707C" w:rsidP="00964369">
            <w:pPr>
              <w:pStyle w:val="Tabulka"/>
            </w:pPr>
            <w:r w:rsidRPr="00F95FBD">
              <w:rPr>
                <w:highlight w:val="yellow"/>
              </w:rPr>
              <w:t>[VLOŽÍ ZHOTOVITEL]</w:t>
            </w:r>
          </w:p>
        </w:tc>
      </w:tr>
      <w:tr w:rsidR="00EC707C" w:rsidRPr="00F95FBD" w14:paraId="2BC2F0DC" w14:textId="77777777" w:rsidTr="005923F7">
        <w:tc>
          <w:tcPr>
            <w:tcW w:w="3056" w:type="dxa"/>
          </w:tcPr>
          <w:p w14:paraId="5A1CA124" w14:textId="77777777" w:rsidR="00EC707C" w:rsidRPr="00F95FBD" w:rsidRDefault="00EC707C" w:rsidP="00964369">
            <w:pPr>
              <w:pStyle w:val="Tabulka"/>
            </w:pPr>
            <w:r w:rsidRPr="00F95FBD">
              <w:t>Telefon</w:t>
            </w:r>
          </w:p>
        </w:tc>
        <w:tc>
          <w:tcPr>
            <w:tcW w:w="5812" w:type="dxa"/>
          </w:tcPr>
          <w:p w14:paraId="175ED2A0" w14:textId="77777777" w:rsidR="00EC707C" w:rsidRPr="00F95FBD" w:rsidRDefault="00EC707C" w:rsidP="00964369">
            <w:pPr>
              <w:pStyle w:val="Tabulka"/>
            </w:pPr>
            <w:r w:rsidRPr="00F95FBD">
              <w:rPr>
                <w:highlight w:val="yellow"/>
              </w:rPr>
              <w:t>[VLOŽÍ ZHOTOVITEL]</w:t>
            </w:r>
          </w:p>
        </w:tc>
      </w:tr>
    </w:tbl>
    <w:p w14:paraId="709EEC41" w14:textId="77777777" w:rsidR="00EC707C" w:rsidRPr="00F95FBD" w:rsidRDefault="00EC707C" w:rsidP="00EC707C">
      <w:pPr>
        <w:pStyle w:val="Tabulka"/>
      </w:pPr>
    </w:p>
    <w:p w14:paraId="1BDA6CA1" w14:textId="40024E13"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AF2A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62F70"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D6921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6D9E573" w14:textId="77777777" w:rsidTr="005923F7">
        <w:tc>
          <w:tcPr>
            <w:tcW w:w="3056" w:type="dxa"/>
          </w:tcPr>
          <w:p w14:paraId="740D1895" w14:textId="77777777" w:rsidR="00EC707C" w:rsidRPr="00F95FBD" w:rsidRDefault="00EC707C" w:rsidP="00964369">
            <w:pPr>
              <w:pStyle w:val="Tabulka"/>
            </w:pPr>
            <w:r w:rsidRPr="00F95FBD">
              <w:t>Adresa</w:t>
            </w:r>
          </w:p>
        </w:tc>
        <w:tc>
          <w:tcPr>
            <w:tcW w:w="5812" w:type="dxa"/>
          </w:tcPr>
          <w:p w14:paraId="35750F54" w14:textId="77777777" w:rsidR="00EC707C" w:rsidRPr="00F95FBD" w:rsidRDefault="00EC707C" w:rsidP="00964369">
            <w:pPr>
              <w:pStyle w:val="Tabulka"/>
            </w:pPr>
            <w:r w:rsidRPr="00F95FBD">
              <w:rPr>
                <w:highlight w:val="yellow"/>
              </w:rPr>
              <w:t>[VLOŽÍ ZHOTOVITEL]</w:t>
            </w:r>
          </w:p>
        </w:tc>
      </w:tr>
      <w:tr w:rsidR="00EC707C" w:rsidRPr="00F95FBD" w14:paraId="16678A0F" w14:textId="77777777" w:rsidTr="005923F7">
        <w:tc>
          <w:tcPr>
            <w:tcW w:w="3056" w:type="dxa"/>
          </w:tcPr>
          <w:p w14:paraId="5044681C" w14:textId="77777777" w:rsidR="00EC707C" w:rsidRPr="00F95FBD" w:rsidRDefault="00EC707C" w:rsidP="00964369">
            <w:pPr>
              <w:pStyle w:val="Tabulka"/>
            </w:pPr>
            <w:r w:rsidRPr="00F95FBD">
              <w:t>E-mail</w:t>
            </w:r>
          </w:p>
        </w:tc>
        <w:tc>
          <w:tcPr>
            <w:tcW w:w="5812" w:type="dxa"/>
          </w:tcPr>
          <w:p w14:paraId="6B5AD342" w14:textId="77777777" w:rsidR="00EC707C" w:rsidRPr="00F95FBD" w:rsidRDefault="00EC707C" w:rsidP="00964369">
            <w:pPr>
              <w:pStyle w:val="Tabulka"/>
            </w:pPr>
            <w:r w:rsidRPr="00F95FBD">
              <w:rPr>
                <w:highlight w:val="yellow"/>
              </w:rPr>
              <w:t>[VLOŽÍ ZHOTOVITEL]</w:t>
            </w:r>
          </w:p>
        </w:tc>
      </w:tr>
      <w:tr w:rsidR="00EC707C" w:rsidRPr="00F95FBD" w14:paraId="58603075" w14:textId="77777777" w:rsidTr="005923F7">
        <w:tc>
          <w:tcPr>
            <w:tcW w:w="3056" w:type="dxa"/>
          </w:tcPr>
          <w:p w14:paraId="1D281753" w14:textId="77777777" w:rsidR="00EC707C" w:rsidRPr="00F95FBD" w:rsidRDefault="00EC707C" w:rsidP="00964369">
            <w:pPr>
              <w:pStyle w:val="Tabulka"/>
            </w:pPr>
            <w:r w:rsidRPr="00F95FBD">
              <w:t>Telefon</w:t>
            </w:r>
          </w:p>
        </w:tc>
        <w:tc>
          <w:tcPr>
            <w:tcW w:w="5812" w:type="dxa"/>
          </w:tcPr>
          <w:p w14:paraId="261395A2" w14:textId="77777777" w:rsidR="00EC707C" w:rsidRPr="00F95FBD" w:rsidRDefault="00EC707C" w:rsidP="00964369">
            <w:pPr>
              <w:pStyle w:val="Tabulka"/>
            </w:pPr>
            <w:r w:rsidRPr="00F95FBD">
              <w:rPr>
                <w:highlight w:val="yellow"/>
              </w:rPr>
              <w:t>[VLOŽÍ ZHOTOVITEL]</w:t>
            </w:r>
          </w:p>
        </w:tc>
      </w:tr>
    </w:tbl>
    <w:p w14:paraId="7D2FD2B7" w14:textId="77777777" w:rsidR="00EC707C" w:rsidRPr="00F95FBD" w:rsidRDefault="00EC707C" w:rsidP="00EC707C">
      <w:pPr>
        <w:pStyle w:val="Tabulka"/>
      </w:pPr>
    </w:p>
    <w:p w14:paraId="0BB1D7DE" w14:textId="77777777" w:rsidR="00EC707C" w:rsidRPr="00F95FBD" w:rsidRDefault="00EC707C" w:rsidP="00EC707C">
      <w:pPr>
        <w:pStyle w:val="Tabulka"/>
      </w:pPr>
    </w:p>
    <w:p w14:paraId="40B32628" w14:textId="1BCA0C79"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09B52E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CBA373"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264A413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B108D9B" w14:textId="77777777" w:rsidTr="005923F7">
        <w:tc>
          <w:tcPr>
            <w:tcW w:w="3056" w:type="dxa"/>
          </w:tcPr>
          <w:p w14:paraId="06CE7B8D" w14:textId="77777777" w:rsidR="00EC707C" w:rsidRPr="00F035CE" w:rsidRDefault="00EC707C" w:rsidP="005923F7">
            <w:pPr>
              <w:pStyle w:val="Tabulka"/>
              <w:keepNext/>
            </w:pPr>
            <w:r w:rsidRPr="00F035CE">
              <w:t>Adresa</w:t>
            </w:r>
          </w:p>
        </w:tc>
        <w:tc>
          <w:tcPr>
            <w:tcW w:w="5812" w:type="dxa"/>
          </w:tcPr>
          <w:p w14:paraId="3A668BDE" w14:textId="77777777" w:rsidR="00EC707C" w:rsidRPr="00F035CE" w:rsidRDefault="00EC707C" w:rsidP="00964369">
            <w:pPr>
              <w:pStyle w:val="Tabulka"/>
            </w:pPr>
            <w:r w:rsidRPr="00F035CE">
              <w:rPr>
                <w:highlight w:val="yellow"/>
              </w:rPr>
              <w:t>[VLOŽÍ ZHOTOVITEL]</w:t>
            </w:r>
          </w:p>
        </w:tc>
      </w:tr>
      <w:tr w:rsidR="00F035CE" w:rsidRPr="00F035CE" w14:paraId="775E8C0D" w14:textId="77777777" w:rsidTr="005923F7">
        <w:tc>
          <w:tcPr>
            <w:tcW w:w="3056" w:type="dxa"/>
          </w:tcPr>
          <w:p w14:paraId="15153181" w14:textId="77777777" w:rsidR="00EC707C" w:rsidRPr="00F035CE" w:rsidRDefault="00EC707C" w:rsidP="00964369">
            <w:pPr>
              <w:pStyle w:val="Tabulka"/>
            </w:pPr>
            <w:r w:rsidRPr="00F035CE">
              <w:t>E-mail</w:t>
            </w:r>
          </w:p>
        </w:tc>
        <w:tc>
          <w:tcPr>
            <w:tcW w:w="5812" w:type="dxa"/>
          </w:tcPr>
          <w:p w14:paraId="6918CC32" w14:textId="77777777" w:rsidR="00EC707C" w:rsidRPr="00F035CE" w:rsidRDefault="00EC707C" w:rsidP="00964369">
            <w:pPr>
              <w:pStyle w:val="Tabulka"/>
            </w:pPr>
            <w:r w:rsidRPr="00F035CE">
              <w:rPr>
                <w:highlight w:val="yellow"/>
              </w:rPr>
              <w:t>[VLOŽÍ ZHOTOVITEL]</w:t>
            </w:r>
          </w:p>
        </w:tc>
      </w:tr>
      <w:tr w:rsidR="00F035CE" w:rsidRPr="00F035CE" w14:paraId="412CB894" w14:textId="77777777" w:rsidTr="005923F7">
        <w:tc>
          <w:tcPr>
            <w:tcW w:w="3056" w:type="dxa"/>
          </w:tcPr>
          <w:p w14:paraId="012FD287" w14:textId="77777777" w:rsidR="00EC707C" w:rsidRPr="00F035CE" w:rsidRDefault="00EC707C" w:rsidP="00964369">
            <w:pPr>
              <w:pStyle w:val="Tabulka"/>
            </w:pPr>
            <w:r w:rsidRPr="00F035CE">
              <w:t>Telefon</w:t>
            </w:r>
          </w:p>
        </w:tc>
        <w:tc>
          <w:tcPr>
            <w:tcW w:w="5812" w:type="dxa"/>
          </w:tcPr>
          <w:p w14:paraId="22AC25A4" w14:textId="77777777" w:rsidR="00EC707C" w:rsidRPr="00F035CE" w:rsidRDefault="00EC707C" w:rsidP="00964369">
            <w:pPr>
              <w:pStyle w:val="Tabulka"/>
            </w:pPr>
            <w:r w:rsidRPr="00F035CE">
              <w:rPr>
                <w:highlight w:val="yellow"/>
              </w:rPr>
              <w:t>[VLOŽÍ ZHOTOVITEL]</w:t>
            </w:r>
          </w:p>
        </w:tc>
      </w:tr>
    </w:tbl>
    <w:p w14:paraId="6BB1ED5A" w14:textId="7E42A191" w:rsidR="004436EE" w:rsidRPr="00F035CE" w:rsidRDefault="004436EE" w:rsidP="004436EE">
      <w:pPr>
        <w:pStyle w:val="Textbezodsazen"/>
      </w:pPr>
    </w:p>
    <w:p w14:paraId="5D3D4570" w14:textId="3075ADE6" w:rsidR="00C638C4" w:rsidRDefault="00C638C4" w:rsidP="004436EE">
      <w:pPr>
        <w:pStyle w:val="Textbezodsazen"/>
      </w:pPr>
    </w:p>
    <w:p w14:paraId="2D9D1A5C" w14:textId="77777777" w:rsidR="00C638C4" w:rsidRDefault="00C638C4"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7F4F2DA9" w14:textId="5DF6349B"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797E9436" w:rsidR="004436EE" w:rsidRPr="004436EE" w:rsidRDefault="00366E42" w:rsidP="00964369">
            <w:pPr>
              <w:pStyle w:val="Textbezodsazen"/>
            </w:pPr>
            <w:r>
              <w:t>96</w:t>
            </w:r>
            <w:r w:rsidR="002D11ED">
              <w:t xml:space="preserve"> 000 000,- Kč</w:t>
            </w:r>
            <w:r w:rsidR="004436EE" w:rsidRPr="004436EE">
              <w:t xml:space="preserve"> </w:t>
            </w:r>
          </w:p>
        </w:tc>
      </w:tr>
    </w:tbl>
    <w:p w14:paraId="09D7B106"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A71F4CF" w14:textId="77777777" w:rsidR="00F762A8" w:rsidRPr="0017282C" w:rsidRDefault="00F762A8" w:rsidP="00F762A8">
            <w:pPr>
              <w:pStyle w:val="Tabulka"/>
              <w:jc w:val="center"/>
            </w:pPr>
            <w:r w:rsidRPr="0017282C">
              <w:t>Věcný rozsah poddodávky</w:t>
            </w:r>
          </w:p>
          <w:p w14:paraId="30C9A9B4" w14:textId="77777777" w:rsidR="00F95FBD" w:rsidRPr="0017282C" w:rsidRDefault="00F762A8" w:rsidP="00F762A8">
            <w:pPr>
              <w:pStyle w:val="Tabulka"/>
              <w:jc w:val="center"/>
            </w:pPr>
            <w:r w:rsidRPr="0017282C">
              <w:t>(označení dle čísel a názvů jednotlivých PS a SO)</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E56F00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D0544F" w:rsidRPr="00F95FBD" w14:paraId="3AA26223" w14:textId="77777777" w:rsidTr="005923F7">
        <w:tc>
          <w:tcPr>
            <w:tcW w:w="2774" w:type="dxa"/>
          </w:tcPr>
          <w:p w14:paraId="6843C44A" w14:textId="768E8089" w:rsidR="00D0544F" w:rsidRPr="00D968EB" w:rsidRDefault="002D11ED" w:rsidP="00D0544F">
            <w:pPr>
              <w:pStyle w:val="Tabulka"/>
            </w:pPr>
            <w:r>
              <w:t xml:space="preserve">Dokumentace pro územní řízení </w:t>
            </w:r>
            <w:r w:rsidRPr="00FC22CD">
              <w:t>„Rekonstrukce traťového úseku Kutná Hora (mimo) – Kolín (mimo)“</w:t>
            </w:r>
          </w:p>
        </w:tc>
        <w:tc>
          <w:tcPr>
            <w:tcW w:w="3129" w:type="dxa"/>
          </w:tcPr>
          <w:p w14:paraId="6B0A515C" w14:textId="77777777" w:rsidR="00D0544F" w:rsidRDefault="00D0544F" w:rsidP="00964369">
            <w:pPr>
              <w:pStyle w:val="Tabulka"/>
              <w:jc w:val="center"/>
            </w:pPr>
          </w:p>
          <w:p w14:paraId="0ACE331D" w14:textId="0631A6AE" w:rsidR="002D11ED" w:rsidRPr="00F95FBD" w:rsidRDefault="002D11ED" w:rsidP="00964369">
            <w:pPr>
              <w:pStyle w:val="Tabulka"/>
              <w:jc w:val="center"/>
            </w:pPr>
            <w:r>
              <w:t>-</w:t>
            </w:r>
          </w:p>
        </w:tc>
        <w:tc>
          <w:tcPr>
            <w:tcW w:w="2957" w:type="dxa"/>
          </w:tcPr>
          <w:p w14:paraId="5D2BF91D" w14:textId="77777777" w:rsidR="00D0544F" w:rsidRDefault="00D0544F" w:rsidP="005722D7">
            <w:pPr>
              <w:pStyle w:val="Tabulka"/>
              <w:jc w:val="center"/>
            </w:pPr>
          </w:p>
          <w:p w14:paraId="2699A0EB" w14:textId="3EB28D19" w:rsidR="002D11ED" w:rsidRDefault="002D11ED" w:rsidP="005722D7">
            <w:pPr>
              <w:pStyle w:val="Tabulka"/>
              <w:jc w:val="center"/>
            </w:pPr>
            <w:r>
              <w:t>02/2021</w:t>
            </w:r>
          </w:p>
          <w:p w14:paraId="238B860D" w14:textId="32EF6F9D" w:rsidR="002D11ED" w:rsidRPr="00F95FBD" w:rsidRDefault="002D11ED" w:rsidP="005722D7">
            <w:pPr>
              <w:pStyle w:val="Tabulka"/>
              <w:jc w:val="center"/>
            </w:pPr>
          </w:p>
        </w:tc>
      </w:tr>
      <w:tr w:rsidR="009A4FE4" w:rsidRPr="00F95FBD" w14:paraId="077822F9" w14:textId="77777777" w:rsidTr="005923F7">
        <w:tc>
          <w:tcPr>
            <w:tcW w:w="2774" w:type="dxa"/>
          </w:tcPr>
          <w:p w14:paraId="029BA226" w14:textId="2FFB0E62" w:rsidR="009A4FE4" w:rsidRPr="00D968EB" w:rsidRDefault="009A4FE4" w:rsidP="009A4FE4">
            <w:pPr>
              <w:rPr>
                <w:sz w:val="18"/>
                <w:szCs w:val="18"/>
              </w:rPr>
            </w:pPr>
            <w:r w:rsidRPr="00D968EB">
              <w:rPr>
                <w:sz w:val="18"/>
                <w:szCs w:val="18"/>
              </w:rPr>
              <w:t>Závěr zjišťovacího řízení</w:t>
            </w:r>
            <w:r>
              <w:rPr>
                <w:sz w:val="18"/>
                <w:szCs w:val="18"/>
              </w:rPr>
              <w:t xml:space="preserve">- Rozhodnutí MŽP </w:t>
            </w:r>
          </w:p>
        </w:tc>
        <w:tc>
          <w:tcPr>
            <w:tcW w:w="3129" w:type="dxa"/>
          </w:tcPr>
          <w:p w14:paraId="27A83F95" w14:textId="4E23417F" w:rsidR="009A4FE4" w:rsidRPr="00F95FBD" w:rsidRDefault="009A4FE4" w:rsidP="00366E42">
            <w:pPr>
              <w:pStyle w:val="Tabulka"/>
              <w:jc w:val="center"/>
            </w:pPr>
            <w:r>
              <w:t>MZP/2021/</w:t>
            </w:r>
            <w:r w:rsidR="00366E42">
              <w:t>5</w:t>
            </w:r>
            <w:r>
              <w:t>00/2011</w:t>
            </w:r>
          </w:p>
        </w:tc>
        <w:tc>
          <w:tcPr>
            <w:tcW w:w="2957" w:type="dxa"/>
          </w:tcPr>
          <w:p w14:paraId="7C9BFE4F" w14:textId="01980759" w:rsidR="009A4FE4" w:rsidRPr="00F95FBD" w:rsidRDefault="009A4FE4" w:rsidP="009A4FE4">
            <w:pPr>
              <w:pStyle w:val="Tabulka"/>
              <w:jc w:val="center"/>
            </w:pPr>
            <w:r>
              <w:t>30. 08. 2021</w:t>
            </w:r>
          </w:p>
        </w:tc>
      </w:tr>
      <w:tr w:rsidR="009A4FE4" w:rsidRPr="00F95FBD" w14:paraId="5E48FD2D" w14:textId="77777777" w:rsidTr="005923F7">
        <w:tc>
          <w:tcPr>
            <w:tcW w:w="2774" w:type="dxa"/>
          </w:tcPr>
          <w:p w14:paraId="26E2711E" w14:textId="3059551C" w:rsidR="009A4FE4" w:rsidRPr="00D968EB" w:rsidRDefault="009A4FE4" w:rsidP="009A4FE4">
            <w:pPr>
              <w:rPr>
                <w:sz w:val="18"/>
                <w:szCs w:val="18"/>
              </w:rPr>
            </w:pPr>
            <w:r w:rsidRPr="00D968EB">
              <w:rPr>
                <w:sz w:val="18"/>
                <w:szCs w:val="18"/>
              </w:rPr>
              <w:t>Schvalovací protokol DUR</w:t>
            </w:r>
            <w:r w:rsidR="00366E42">
              <w:rPr>
                <w:sz w:val="18"/>
                <w:szCs w:val="18"/>
              </w:rPr>
              <w:t xml:space="preserve"> – posuzovací část</w:t>
            </w:r>
          </w:p>
        </w:tc>
        <w:tc>
          <w:tcPr>
            <w:tcW w:w="3129" w:type="dxa"/>
          </w:tcPr>
          <w:p w14:paraId="581A4A63" w14:textId="09EA98E9" w:rsidR="009A4FE4" w:rsidRPr="00F95FBD" w:rsidRDefault="009A4FE4" w:rsidP="009A4FE4">
            <w:pPr>
              <w:pStyle w:val="Tabulka"/>
              <w:jc w:val="center"/>
            </w:pPr>
            <w:r w:rsidRPr="00052D28">
              <w:t>38923/2022</w:t>
            </w:r>
            <w:r w:rsidRPr="000E1DBB">
              <w:t xml:space="preserve"> </w:t>
            </w:r>
          </w:p>
        </w:tc>
        <w:tc>
          <w:tcPr>
            <w:tcW w:w="2957" w:type="dxa"/>
          </w:tcPr>
          <w:p w14:paraId="03A4A48A" w14:textId="07F8E1E4" w:rsidR="009A4FE4" w:rsidRPr="00F95FBD" w:rsidRDefault="009A4FE4" w:rsidP="009A4FE4">
            <w:pPr>
              <w:pStyle w:val="Tabulka"/>
              <w:jc w:val="center"/>
            </w:pPr>
            <w:r w:rsidRPr="000E1DBB">
              <w:t>1. června 2022</w:t>
            </w:r>
          </w:p>
        </w:tc>
      </w:tr>
      <w:tr w:rsidR="009A4FE4" w:rsidRPr="00F95FBD" w14:paraId="33AB8F54" w14:textId="77777777" w:rsidTr="005923F7">
        <w:tc>
          <w:tcPr>
            <w:tcW w:w="2774" w:type="dxa"/>
          </w:tcPr>
          <w:p w14:paraId="31258648" w14:textId="4BD853D6" w:rsidR="009A4FE4" w:rsidRPr="00D968EB" w:rsidRDefault="009A4FE4" w:rsidP="009A4FE4">
            <w:pPr>
              <w:rPr>
                <w:sz w:val="18"/>
                <w:szCs w:val="18"/>
              </w:rPr>
            </w:pPr>
          </w:p>
        </w:tc>
        <w:tc>
          <w:tcPr>
            <w:tcW w:w="3129" w:type="dxa"/>
          </w:tcPr>
          <w:p w14:paraId="079D5752" w14:textId="434ACB2D" w:rsidR="009A4FE4" w:rsidRPr="00F95FBD" w:rsidRDefault="009A4FE4" w:rsidP="009A4FE4">
            <w:pPr>
              <w:pStyle w:val="Tabulka"/>
              <w:jc w:val="center"/>
            </w:pPr>
          </w:p>
        </w:tc>
        <w:tc>
          <w:tcPr>
            <w:tcW w:w="2957" w:type="dxa"/>
          </w:tcPr>
          <w:p w14:paraId="3A2B8C21" w14:textId="7DD3D978" w:rsidR="009A4FE4" w:rsidRPr="00F95FBD" w:rsidRDefault="009A4FE4" w:rsidP="009A4FE4">
            <w:pPr>
              <w:pStyle w:val="Tabulka"/>
              <w:jc w:val="center"/>
            </w:pPr>
          </w:p>
        </w:tc>
      </w:tr>
      <w:tr w:rsidR="009A4FE4" w:rsidRPr="00F95FBD" w14:paraId="2D0B851E" w14:textId="77777777" w:rsidTr="005923F7">
        <w:tc>
          <w:tcPr>
            <w:tcW w:w="2774" w:type="dxa"/>
          </w:tcPr>
          <w:p w14:paraId="57A64BFA" w14:textId="45150997" w:rsidR="009A4FE4" w:rsidRPr="00D968EB" w:rsidRDefault="009A4FE4" w:rsidP="009A4FE4">
            <w:pPr>
              <w:rPr>
                <w:sz w:val="18"/>
                <w:szCs w:val="18"/>
              </w:rPr>
            </w:pPr>
          </w:p>
        </w:tc>
        <w:tc>
          <w:tcPr>
            <w:tcW w:w="3129" w:type="dxa"/>
          </w:tcPr>
          <w:p w14:paraId="21BD9415" w14:textId="77777777" w:rsidR="009A4FE4" w:rsidRPr="00F95FBD" w:rsidRDefault="009A4FE4" w:rsidP="009A4FE4">
            <w:pPr>
              <w:pStyle w:val="Tabulka"/>
              <w:jc w:val="center"/>
            </w:pPr>
          </w:p>
        </w:tc>
        <w:tc>
          <w:tcPr>
            <w:tcW w:w="2957" w:type="dxa"/>
          </w:tcPr>
          <w:p w14:paraId="00E6B071" w14:textId="77777777" w:rsidR="009A4FE4" w:rsidRPr="00F95FBD" w:rsidRDefault="009A4FE4" w:rsidP="009A4FE4">
            <w:pPr>
              <w:pStyle w:val="Tabulka"/>
              <w:jc w:val="center"/>
            </w:pPr>
          </w:p>
        </w:tc>
      </w:tr>
      <w:tr w:rsidR="009A4FE4" w:rsidRPr="00F95FBD" w14:paraId="47DD2714" w14:textId="77777777" w:rsidTr="005923F7">
        <w:tc>
          <w:tcPr>
            <w:tcW w:w="2774" w:type="dxa"/>
          </w:tcPr>
          <w:p w14:paraId="2DFE8DDE" w14:textId="531DBF52" w:rsidR="009A4FE4" w:rsidRPr="00AE0EB4" w:rsidRDefault="009A4FE4" w:rsidP="009A4FE4">
            <w:pPr>
              <w:rPr>
                <w:sz w:val="18"/>
                <w:szCs w:val="18"/>
              </w:rPr>
            </w:pPr>
          </w:p>
        </w:tc>
        <w:tc>
          <w:tcPr>
            <w:tcW w:w="3129" w:type="dxa"/>
          </w:tcPr>
          <w:p w14:paraId="199544F2" w14:textId="77777777" w:rsidR="009A4FE4" w:rsidRPr="00F95FBD" w:rsidRDefault="009A4FE4" w:rsidP="009A4FE4">
            <w:pPr>
              <w:pStyle w:val="Tabulka"/>
              <w:jc w:val="center"/>
            </w:pPr>
          </w:p>
        </w:tc>
        <w:tc>
          <w:tcPr>
            <w:tcW w:w="2957" w:type="dxa"/>
          </w:tcPr>
          <w:p w14:paraId="0E82B818" w14:textId="77777777" w:rsidR="009A4FE4" w:rsidRPr="00F95FBD" w:rsidRDefault="009A4FE4" w:rsidP="009A4FE4">
            <w:pPr>
              <w:pStyle w:val="Tabulka"/>
              <w:jc w:val="center"/>
            </w:pPr>
          </w:p>
        </w:tc>
      </w:tr>
      <w:tr w:rsidR="009A4FE4" w:rsidRPr="00F95FBD" w14:paraId="4B02922B" w14:textId="77777777" w:rsidTr="005923F7">
        <w:tc>
          <w:tcPr>
            <w:tcW w:w="2774" w:type="dxa"/>
          </w:tcPr>
          <w:p w14:paraId="0A310EDC" w14:textId="374181FC" w:rsidR="009A4FE4" w:rsidRPr="00AE0EB4" w:rsidRDefault="009A4FE4" w:rsidP="009A4FE4">
            <w:pPr>
              <w:rPr>
                <w:sz w:val="18"/>
                <w:szCs w:val="18"/>
              </w:rPr>
            </w:pPr>
          </w:p>
        </w:tc>
        <w:tc>
          <w:tcPr>
            <w:tcW w:w="3129" w:type="dxa"/>
          </w:tcPr>
          <w:p w14:paraId="1713CEF6" w14:textId="77777777" w:rsidR="009A4FE4" w:rsidRPr="00F95FBD" w:rsidRDefault="009A4FE4" w:rsidP="009A4FE4">
            <w:pPr>
              <w:pStyle w:val="Tabulka"/>
              <w:jc w:val="center"/>
            </w:pPr>
          </w:p>
        </w:tc>
        <w:tc>
          <w:tcPr>
            <w:tcW w:w="2957" w:type="dxa"/>
          </w:tcPr>
          <w:p w14:paraId="6DF78051" w14:textId="77777777" w:rsidR="009A4FE4" w:rsidRPr="00F95FBD" w:rsidRDefault="009A4FE4" w:rsidP="009A4FE4">
            <w:pPr>
              <w:pStyle w:val="Tabulka"/>
              <w:jc w:val="center"/>
            </w:pPr>
          </w:p>
        </w:tc>
      </w:tr>
      <w:tr w:rsidR="009A4FE4" w:rsidRPr="00F95FBD" w14:paraId="48264792" w14:textId="77777777" w:rsidTr="005923F7">
        <w:tc>
          <w:tcPr>
            <w:tcW w:w="2774" w:type="dxa"/>
          </w:tcPr>
          <w:p w14:paraId="3CAE6772" w14:textId="77777777" w:rsidR="009A4FE4" w:rsidRPr="00D0544F" w:rsidRDefault="009A4FE4" w:rsidP="009A4FE4">
            <w:pPr>
              <w:pStyle w:val="Tabulka"/>
              <w:rPr>
                <w:highlight w:val="green"/>
              </w:rPr>
            </w:pPr>
          </w:p>
        </w:tc>
        <w:tc>
          <w:tcPr>
            <w:tcW w:w="3129" w:type="dxa"/>
          </w:tcPr>
          <w:p w14:paraId="09C34281" w14:textId="77777777" w:rsidR="009A4FE4" w:rsidRPr="00F95FBD" w:rsidRDefault="009A4FE4" w:rsidP="009A4FE4">
            <w:pPr>
              <w:pStyle w:val="Tabulka"/>
              <w:jc w:val="center"/>
            </w:pPr>
          </w:p>
        </w:tc>
        <w:tc>
          <w:tcPr>
            <w:tcW w:w="2957" w:type="dxa"/>
          </w:tcPr>
          <w:p w14:paraId="22DB0A49" w14:textId="77777777" w:rsidR="009A4FE4" w:rsidRPr="00F95FBD" w:rsidRDefault="009A4FE4" w:rsidP="009A4FE4">
            <w:pPr>
              <w:pStyle w:val="Tabulka"/>
              <w:jc w:val="center"/>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26A71" w14:textId="77777777" w:rsidR="00FA1C8A" w:rsidRDefault="00FA1C8A" w:rsidP="00962258">
      <w:pPr>
        <w:spacing w:after="0" w:line="240" w:lineRule="auto"/>
      </w:pPr>
      <w:r>
        <w:separator/>
      </w:r>
    </w:p>
  </w:endnote>
  <w:endnote w:type="continuationSeparator" w:id="0">
    <w:p w14:paraId="566A8875" w14:textId="77777777" w:rsidR="00FA1C8A" w:rsidRDefault="00FA1C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24AAFBDE" w14:textId="77777777" w:rsidTr="009626C4">
      <w:tc>
        <w:tcPr>
          <w:tcW w:w="907" w:type="dxa"/>
          <w:tcMar>
            <w:left w:w="0" w:type="dxa"/>
            <w:right w:w="0" w:type="dxa"/>
          </w:tcMar>
          <w:vAlign w:val="bottom"/>
        </w:tcPr>
        <w:p w14:paraId="6B0AB1AC" w14:textId="614B52B4"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8</w:t>
          </w:r>
          <w:r>
            <w:rPr>
              <w:rStyle w:val="slostrnky"/>
            </w:rPr>
            <w:fldChar w:fldCharType="end"/>
          </w:r>
        </w:p>
      </w:tc>
      <w:tc>
        <w:tcPr>
          <w:tcW w:w="0" w:type="auto"/>
          <w:vAlign w:val="bottom"/>
        </w:tcPr>
        <w:p w14:paraId="144F0767" w14:textId="14AE5702" w:rsidR="00FA1C8A" w:rsidRPr="00FA1C8A" w:rsidRDefault="0031496D" w:rsidP="009626C4">
          <w:pPr>
            <w:pStyle w:val="Zpatvlevo"/>
          </w:pPr>
          <w:r>
            <w:fldChar w:fldCharType="begin"/>
          </w:r>
          <w:r>
            <w:instrText xml:space="preserve"> STYLEREF  _Název_akce  \* MERGEFORMAT </w:instrText>
          </w:r>
          <w:r>
            <w:fldChar w:fldCharType="separate"/>
          </w:r>
          <w:r w:rsidRPr="0031496D">
            <w:rPr>
              <w:bCs/>
              <w:noProof/>
            </w:rPr>
            <w:t xml:space="preserve">„Rekonstrukce traťového </w:t>
          </w:r>
          <w:r>
            <w:rPr>
              <w:noProof/>
            </w:rPr>
            <w:t>úseku Kutná Hora (mimo) – Kolín (mimo)</w:t>
          </w:r>
          <w:r>
            <w:rPr>
              <w:noProof/>
            </w:rPr>
            <w:fldChar w:fldCharType="end"/>
          </w:r>
          <w:r w:rsidR="00FA1C8A" w:rsidRPr="00FA1C8A">
            <w:rPr>
              <w:noProof/>
            </w:rPr>
            <w:t>“</w:t>
          </w:r>
        </w:p>
        <w:p w14:paraId="36DBADE5" w14:textId="77777777" w:rsidR="00FA1C8A" w:rsidRPr="003462EB" w:rsidRDefault="00FA1C8A" w:rsidP="00402B45">
          <w:pPr>
            <w:pStyle w:val="Zpatvlevo"/>
          </w:pPr>
          <w:r>
            <w:t>Smlouva o dílo na zhotovení DSP+PDPS+AD</w:t>
          </w:r>
        </w:p>
      </w:tc>
    </w:tr>
  </w:tbl>
  <w:p w14:paraId="4E8D26AD" w14:textId="77777777" w:rsidR="00FA1C8A" w:rsidRPr="00402B45" w:rsidRDefault="00FA1C8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7849081C" w14:textId="77777777" w:rsidTr="009626C4">
      <w:tc>
        <w:tcPr>
          <w:tcW w:w="0" w:type="auto"/>
          <w:tcMar>
            <w:left w:w="0" w:type="dxa"/>
            <w:right w:w="0" w:type="dxa"/>
          </w:tcMar>
          <w:vAlign w:val="bottom"/>
        </w:tcPr>
        <w:p w14:paraId="78621F4A" w14:textId="77777777" w:rsidR="00FA1C8A" w:rsidRPr="005328CA" w:rsidRDefault="00FA1C8A" w:rsidP="009626C4">
          <w:pPr>
            <w:pStyle w:val="Zpatvpravo"/>
            <w:rPr>
              <w:b/>
            </w:rPr>
          </w:pPr>
          <w:r w:rsidRPr="005328CA">
            <w:rPr>
              <w:b/>
            </w:rPr>
            <w:t xml:space="preserve">Příloha č. </w:t>
          </w:r>
          <w:r>
            <w:rPr>
              <w:b/>
            </w:rPr>
            <w:t>4</w:t>
          </w:r>
          <w:r w:rsidRPr="005328CA">
            <w:rPr>
              <w:b/>
            </w:rPr>
            <w:t xml:space="preserve">   </w:t>
          </w:r>
        </w:p>
        <w:p w14:paraId="67576284" w14:textId="67505125" w:rsidR="00FA1C8A" w:rsidRPr="00FA1C8A" w:rsidRDefault="00FA1C8A" w:rsidP="009626C4">
          <w:pPr>
            <w:pStyle w:val="Zpatvpravo"/>
          </w:pPr>
          <w:r>
            <w:t xml:space="preserve"> </w:t>
          </w:r>
          <w:r w:rsidR="0031496D">
            <w:fldChar w:fldCharType="begin"/>
          </w:r>
          <w:r w:rsidR="0031496D">
            <w:instrText xml:space="preserve"> STYLEREF  _Název_akce  \* MERGEFORMAT </w:instrText>
          </w:r>
          <w:r w:rsidR="0031496D">
            <w:fldChar w:fldCharType="separate"/>
          </w:r>
          <w:r w:rsidR="0031496D" w:rsidRPr="0031496D">
            <w:rPr>
              <w:bCs/>
              <w:noProof/>
            </w:rPr>
            <w:t xml:space="preserve">„Rekonstrukce traťového </w:t>
          </w:r>
          <w:r w:rsidR="0031496D">
            <w:rPr>
              <w:noProof/>
            </w:rPr>
            <w:t>úseku Kutná Hora (mimo) – Kolín (mimo)</w:t>
          </w:r>
          <w:r w:rsidR="0031496D">
            <w:rPr>
              <w:noProof/>
            </w:rPr>
            <w:fldChar w:fldCharType="end"/>
          </w:r>
        </w:p>
        <w:p w14:paraId="1E6B483C"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14BED6F4" w14:textId="63C0ADCA"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3</w:t>
          </w:r>
          <w:r>
            <w:rPr>
              <w:rStyle w:val="slostrnky"/>
            </w:rPr>
            <w:fldChar w:fldCharType="end"/>
          </w:r>
        </w:p>
      </w:tc>
    </w:tr>
  </w:tbl>
  <w:p w14:paraId="24C9003A" w14:textId="77777777" w:rsidR="00FA1C8A" w:rsidRPr="00B8518B" w:rsidRDefault="00FA1C8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699F6D33" w14:textId="77777777" w:rsidTr="009626C4">
      <w:tc>
        <w:tcPr>
          <w:tcW w:w="907" w:type="dxa"/>
          <w:tcMar>
            <w:left w:w="0" w:type="dxa"/>
            <w:right w:w="0" w:type="dxa"/>
          </w:tcMar>
          <w:vAlign w:val="bottom"/>
        </w:tcPr>
        <w:p w14:paraId="0B727BB4" w14:textId="43634E07"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2</w:t>
          </w:r>
          <w:r>
            <w:rPr>
              <w:rStyle w:val="slostrnky"/>
            </w:rPr>
            <w:fldChar w:fldCharType="end"/>
          </w:r>
        </w:p>
      </w:tc>
      <w:tc>
        <w:tcPr>
          <w:tcW w:w="0" w:type="auto"/>
          <w:vAlign w:val="bottom"/>
        </w:tcPr>
        <w:p w14:paraId="42005845" w14:textId="77777777" w:rsidR="00FA1C8A" w:rsidRPr="00FA1C8A" w:rsidRDefault="00FA1C8A" w:rsidP="009626C4">
          <w:pPr>
            <w:pStyle w:val="Zpatvlevo"/>
          </w:pPr>
          <w:r w:rsidRPr="00FA1C8A">
            <w:t>Příloha č. 5</w:t>
          </w:r>
        </w:p>
        <w:p w14:paraId="22472B88" w14:textId="6947DF60" w:rsidR="00FA1C8A" w:rsidRPr="00FA1C8A" w:rsidRDefault="0031496D" w:rsidP="009626C4">
          <w:pPr>
            <w:pStyle w:val="Zpatvlevo"/>
          </w:pPr>
          <w:r>
            <w:fldChar w:fldCharType="begin"/>
          </w:r>
          <w:r>
            <w:instrText xml:space="preserve"> STYLEREF  _Název_akce  \* MERGEFORMAT </w:instrText>
          </w:r>
          <w:r>
            <w:fldChar w:fldCharType="separate"/>
          </w:r>
          <w:r w:rsidRPr="0031496D">
            <w:rPr>
              <w:bCs/>
              <w:noProof/>
            </w:rPr>
            <w:t xml:space="preserve">„Rekonstrukce traťového </w:t>
          </w:r>
          <w:r>
            <w:rPr>
              <w:noProof/>
            </w:rPr>
            <w:t>úseku Kutná Hora (mimo) – Kolín (mimo)</w:t>
          </w:r>
          <w:r>
            <w:rPr>
              <w:noProof/>
            </w:rPr>
            <w:fldChar w:fldCharType="end"/>
          </w:r>
        </w:p>
        <w:p w14:paraId="1F5DB96E" w14:textId="77777777" w:rsidR="00FA1C8A" w:rsidRPr="00FA1C8A" w:rsidRDefault="00FA1C8A" w:rsidP="00402B45">
          <w:pPr>
            <w:pStyle w:val="Zpatvlevo"/>
          </w:pPr>
          <w:r w:rsidRPr="00FA1C8A">
            <w:t>Smlouva o dílo na zhotovení DSP+PDPS+AD</w:t>
          </w:r>
        </w:p>
      </w:tc>
    </w:tr>
  </w:tbl>
  <w:p w14:paraId="242D3F3B" w14:textId="77777777" w:rsidR="00FA1C8A" w:rsidRPr="00402B45" w:rsidRDefault="00FA1C8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1BBEBCB1" w14:textId="77777777" w:rsidTr="00286AD1">
      <w:trPr>
        <w:jc w:val="right"/>
      </w:trPr>
      <w:tc>
        <w:tcPr>
          <w:tcW w:w="0" w:type="auto"/>
          <w:tcMar>
            <w:left w:w="0" w:type="dxa"/>
            <w:right w:w="0" w:type="dxa"/>
          </w:tcMar>
          <w:vAlign w:val="bottom"/>
        </w:tcPr>
        <w:p w14:paraId="76F25982" w14:textId="77777777" w:rsidR="00FA1C8A" w:rsidRPr="005328CA" w:rsidRDefault="00FA1C8A" w:rsidP="009626C4">
          <w:pPr>
            <w:pStyle w:val="Zpatvpravo"/>
            <w:rPr>
              <w:b/>
            </w:rPr>
          </w:pPr>
          <w:r w:rsidRPr="005328CA">
            <w:rPr>
              <w:b/>
            </w:rPr>
            <w:t xml:space="preserve">Příloha č. </w:t>
          </w:r>
          <w:r>
            <w:rPr>
              <w:b/>
            </w:rPr>
            <w:t>5</w:t>
          </w:r>
          <w:r w:rsidRPr="005328CA">
            <w:rPr>
              <w:b/>
            </w:rPr>
            <w:t xml:space="preserve">   </w:t>
          </w:r>
        </w:p>
        <w:p w14:paraId="4A60CC62" w14:textId="07545D9F" w:rsidR="00FA1C8A" w:rsidRDefault="00FA1C8A" w:rsidP="009626C4">
          <w:pPr>
            <w:pStyle w:val="Zpatvpravo"/>
          </w:pPr>
          <w:r>
            <w:t xml:space="preserve"> </w:t>
          </w:r>
          <w:r w:rsidR="0031496D">
            <w:fldChar w:fldCharType="begin"/>
          </w:r>
          <w:r w:rsidR="0031496D">
            <w:instrText xml:space="preserve"> STYLEREF  _Název_akce  \* MERGEFORMAT </w:instrText>
          </w:r>
          <w:r w:rsidR="0031496D">
            <w:fldChar w:fldCharType="separate"/>
          </w:r>
          <w:r w:rsidR="0031496D" w:rsidRPr="0031496D">
            <w:rPr>
              <w:b/>
              <w:bCs/>
              <w:noProof/>
            </w:rPr>
            <w:t xml:space="preserve">„Rekonstrukce traťového </w:t>
          </w:r>
          <w:r w:rsidR="0031496D">
            <w:rPr>
              <w:noProof/>
            </w:rPr>
            <w:t>úseku Kutná Hora (mimo) – Kolín (mimo)</w:t>
          </w:r>
          <w:r w:rsidR="0031496D">
            <w:rPr>
              <w:noProof/>
            </w:rPr>
            <w:fldChar w:fldCharType="end"/>
          </w:r>
        </w:p>
        <w:p w14:paraId="7E8DA4B0"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1AF3F305" w14:textId="593B3DB6"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2</w:t>
          </w:r>
          <w:r>
            <w:rPr>
              <w:rStyle w:val="slostrnky"/>
            </w:rPr>
            <w:fldChar w:fldCharType="end"/>
          </w:r>
        </w:p>
      </w:tc>
    </w:tr>
  </w:tbl>
  <w:p w14:paraId="7F599CC7" w14:textId="77777777" w:rsidR="00FA1C8A" w:rsidRPr="00B8518B" w:rsidRDefault="00FA1C8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5BE322AA" w14:textId="77777777" w:rsidTr="009626C4">
      <w:tc>
        <w:tcPr>
          <w:tcW w:w="907" w:type="dxa"/>
          <w:tcMar>
            <w:left w:w="0" w:type="dxa"/>
            <w:right w:w="0" w:type="dxa"/>
          </w:tcMar>
          <w:vAlign w:val="bottom"/>
        </w:tcPr>
        <w:p w14:paraId="42C64756" w14:textId="65A0A4FC"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4</w:t>
          </w:r>
          <w:r>
            <w:rPr>
              <w:rStyle w:val="slostrnky"/>
            </w:rPr>
            <w:fldChar w:fldCharType="end"/>
          </w:r>
        </w:p>
      </w:tc>
      <w:tc>
        <w:tcPr>
          <w:tcW w:w="0" w:type="auto"/>
          <w:vAlign w:val="bottom"/>
        </w:tcPr>
        <w:p w14:paraId="4BAB7EB7" w14:textId="77777777" w:rsidR="00FA1C8A" w:rsidRPr="005328CA" w:rsidRDefault="00FA1C8A" w:rsidP="009626C4">
          <w:pPr>
            <w:pStyle w:val="Zpatvlevo"/>
            <w:rPr>
              <w:b/>
            </w:rPr>
          </w:pPr>
          <w:r w:rsidRPr="005328CA">
            <w:rPr>
              <w:b/>
            </w:rPr>
            <w:t xml:space="preserve">Příloha č. </w:t>
          </w:r>
          <w:r>
            <w:rPr>
              <w:b/>
            </w:rPr>
            <w:t>6</w:t>
          </w:r>
        </w:p>
        <w:p w14:paraId="0D290F78" w14:textId="45179A0D" w:rsidR="00FA1C8A" w:rsidRPr="003462EB" w:rsidRDefault="0031496D" w:rsidP="009626C4">
          <w:pPr>
            <w:pStyle w:val="Zpatvlevo"/>
          </w:pPr>
          <w:r>
            <w:fldChar w:fldCharType="begin"/>
          </w:r>
          <w:r>
            <w:instrText xml:space="preserve"> STYLEREF  _Název_akce  \* MERGEFORMAT </w:instrText>
          </w:r>
          <w:r>
            <w:fldChar w:fldCharType="separate"/>
          </w:r>
          <w:r w:rsidRPr="0031496D">
            <w:rPr>
              <w:bCs/>
              <w:noProof/>
            </w:rPr>
            <w:t xml:space="preserve">„Rekonstrukce traťového </w:t>
          </w:r>
          <w:r>
            <w:rPr>
              <w:noProof/>
            </w:rPr>
            <w:t>úseku Kutná Hora (mimo) – Kolín (mimo)</w:t>
          </w:r>
          <w:r>
            <w:rPr>
              <w:noProof/>
            </w:rPr>
            <w:fldChar w:fldCharType="end"/>
          </w:r>
        </w:p>
        <w:p w14:paraId="7B433207" w14:textId="77777777" w:rsidR="00FA1C8A" w:rsidRPr="003462EB" w:rsidRDefault="00FA1C8A" w:rsidP="00402B45">
          <w:pPr>
            <w:pStyle w:val="Zpatvlevo"/>
          </w:pPr>
          <w:r>
            <w:t>Smlouva o dílo na zhotovení DSP+PDPS+AD</w:t>
          </w:r>
        </w:p>
      </w:tc>
    </w:tr>
  </w:tbl>
  <w:p w14:paraId="33B5B1CB" w14:textId="77777777" w:rsidR="00FA1C8A" w:rsidRPr="00402B45" w:rsidRDefault="00FA1C8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5EA454D6" w14:textId="77777777" w:rsidTr="00286AD1">
      <w:trPr>
        <w:jc w:val="right"/>
      </w:trPr>
      <w:tc>
        <w:tcPr>
          <w:tcW w:w="0" w:type="auto"/>
          <w:tcMar>
            <w:left w:w="0" w:type="dxa"/>
            <w:right w:w="0" w:type="dxa"/>
          </w:tcMar>
          <w:vAlign w:val="bottom"/>
        </w:tcPr>
        <w:p w14:paraId="3231F8E2" w14:textId="77777777" w:rsidR="00FA1C8A" w:rsidRPr="005328CA" w:rsidRDefault="00FA1C8A" w:rsidP="009626C4">
          <w:pPr>
            <w:pStyle w:val="Zpatvpravo"/>
            <w:rPr>
              <w:b/>
            </w:rPr>
          </w:pPr>
          <w:r w:rsidRPr="005328CA">
            <w:rPr>
              <w:b/>
            </w:rPr>
            <w:t xml:space="preserve">Příloha č. </w:t>
          </w:r>
          <w:r>
            <w:rPr>
              <w:b/>
            </w:rPr>
            <w:t>6</w:t>
          </w:r>
          <w:r w:rsidRPr="005328CA">
            <w:rPr>
              <w:b/>
            </w:rPr>
            <w:t xml:space="preserve">   </w:t>
          </w:r>
        </w:p>
        <w:p w14:paraId="4225B2F2" w14:textId="1EEE1D21" w:rsidR="00FA1C8A" w:rsidRPr="00FA1C8A" w:rsidRDefault="00FA1C8A" w:rsidP="009626C4">
          <w:pPr>
            <w:pStyle w:val="Zpatvpravo"/>
          </w:pPr>
          <w:r>
            <w:t xml:space="preserve"> </w:t>
          </w:r>
          <w:r w:rsidR="0031496D">
            <w:fldChar w:fldCharType="begin"/>
          </w:r>
          <w:r w:rsidR="0031496D">
            <w:instrText xml:space="preserve"> STYLEREF  _Název_akce  \* MERGEFORMAT </w:instrText>
          </w:r>
          <w:r w:rsidR="0031496D">
            <w:fldChar w:fldCharType="separate"/>
          </w:r>
          <w:r w:rsidR="0031496D" w:rsidRPr="0031496D">
            <w:rPr>
              <w:bCs/>
              <w:noProof/>
            </w:rPr>
            <w:t xml:space="preserve">„Rekonstrukce traťového </w:t>
          </w:r>
          <w:r w:rsidR="0031496D">
            <w:rPr>
              <w:noProof/>
            </w:rPr>
            <w:t>úseku Kutná Hora (mimo) – Kolín (mimo)</w:t>
          </w:r>
          <w:r w:rsidR="0031496D">
            <w:rPr>
              <w:noProof/>
            </w:rPr>
            <w:fldChar w:fldCharType="end"/>
          </w:r>
        </w:p>
        <w:p w14:paraId="3B4EB446"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5566AA69" w14:textId="7BDDCE35"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4</w:t>
          </w:r>
          <w:r>
            <w:rPr>
              <w:rStyle w:val="slostrnky"/>
            </w:rPr>
            <w:fldChar w:fldCharType="end"/>
          </w:r>
        </w:p>
      </w:tc>
    </w:tr>
  </w:tbl>
  <w:p w14:paraId="615775A6" w14:textId="77777777" w:rsidR="00FA1C8A" w:rsidRPr="00B8518B" w:rsidRDefault="00FA1C8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082BE492" w14:textId="77777777" w:rsidTr="009626C4">
      <w:tc>
        <w:tcPr>
          <w:tcW w:w="907" w:type="dxa"/>
          <w:tcMar>
            <w:left w:w="0" w:type="dxa"/>
            <w:right w:w="0" w:type="dxa"/>
          </w:tcMar>
          <w:vAlign w:val="bottom"/>
        </w:tcPr>
        <w:p w14:paraId="14A53EFA" w14:textId="77777777"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FA1C8A" w:rsidRPr="005328CA" w:rsidRDefault="00FA1C8A" w:rsidP="009626C4">
          <w:pPr>
            <w:pStyle w:val="Zpatvlevo"/>
            <w:rPr>
              <w:b/>
            </w:rPr>
          </w:pPr>
          <w:r w:rsidRPr="005328CA">
            <w:rPr>
              <w:b/>
            </w:rPr>
            <w:t xml:space="preserve">Příloha č. </w:t>
          </w:r>
          <w:r>
            <w:rPr>
              <w:b/>
            </w:rPr>
            <w:t>7</w:t>
          </w:r>
        </w:p>
        <w:p w14:paraId="64986AB6" w14:textId="63F85D46" w:rsidR="00FA1C8A" w:rsidRPr="003462EB" w:rsidRDefault="0031496D" w:rsidP="009626C4">
          <w:pPr>
            <w:pStyle w:val="Zpatvlevo"/>
          </w:pPr>
          <w:r>
            <w:fldChar w:fldCharType="begin"/>
          </w:r>
          <w:r>
            <w:instrText xml:space="preserve"> STYLEREF  _Název_akce  \* MERGEFORMAT </w:instrText>
          </w:r>
          <w:r>
            <w:fldChar w:fldCharType="separate"/>
          </w:r>
          <w:r w:rsidRPr="0031496D">
            <w:rPr>
              <w:b/>
              <w:bCs/>
              <w:noProof/>
            </w:rPr>
            <w:t xml:space="preserve">„Rekonstrukce traťového </w:t>
          </w:r>
          <w:r>
            <w:rPr>
              <w:noProof/>
            </w:rPr>
            <w:t>úseku Kutná Hora (mimo) – Kolín (mimo)</w:t>
          </w:r>
          <w:r>
            <w:rPr>
              <w:noProof/>
            </w:rPr>
            <w:fldChar w:fldCharType="end"/>
          </w:r>
        </w:p>
        <w:p w14:paraId="4642B523" w14:textId="77777777" w:rsidR="00FA1C8A" w:rsidRPr="003462EB" w:rsidRDefault="00FA1C8A" w:rsidP="00402B45">
          <w:pPr>
            <w:pStyle w:val="Zpatvlevo"/>
          </w:pPr>
          <w:r>
            <w:t>Smlouva o dílo na zhotovení DSP+PDPS+AD</w:t>
          </w:r>
        </w:p>
      </w:tc>
    </w:tr>
  </w:tbl>
  <w:p w14:paraId="16EC7B40" w14:textId="77777777" w:rsidR="00FA1C8A" w:rsidRPr="00402B45" w:rsidRDefault="00FA1C8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2CAC23C1" w14:textId="77777777" w:rsidTr="00286AD1">
      <w:trPr>
        <w:jc w:val="right"/>
      </w:trPr>
      <w:tc>
        <w:tcPr>
          <w:tcW w:w="0" w:type="auto"/>
          <w:tcMar>
            <w:left w:w="0" w:type="dxa"/>
            <w:right w:w="0" w:type="dxa"/>
          </w:tcMar>
          <w:vAlign w:val="bottom"/>
        </w:tcPr>
        <w:p w14:paraId="1DDB792F" w14:textId="77777777" w:rsidR="00FA1C8A" w:rsidRPr="005328CA" w:rsidRDefault="00FA1C8A" w:rsidP="009626C4">
          <w:pPr>
            <w:pStyle w:val="Zpatvpravo"/>
            <w:rPr>
              <w:b/>
            </w:rPr>
          </w:pPr>
          <w:r w:rsidRPr="005328CA">
            <w:rPr>
              <w:b/>
            </w:rPr>
            <w:t xml:space="preserve">Příloha č. </w:t>
          </w:r>
          <w:r>
            <w:rPr>
              <w:b/>
            </w:rPr>
            <w:t>7</w:t>
          </w:r>
          <w:r w:rsidRPr="005328CA">
            <w:rPr>
              <w:b/>
            </w:rPr>
            <w:t xml:space="preserve">   </w:t>
          </w:r>
        </w:p>
        <w:p w14:paraId="07C4B8E0" w14:textId="3CE7F67D" w:rsidR="00FA1C8A" w:rsidRPr="00FA1C8A" w:rsidRDefault="00FA1C8A" w:rsidP="009626C4">
          <w:pPr>
            <w:pStyle w:val="Zpatvpravo"/>
          </w:pPr>
          <w:r w:rsidRPr="00FA1C8A">
            <w:t xml:space="preserve"> </w:t>
          </w:r>
          <w:r w:rsidR="0031496D">
            <w:fldChar w:fldCharType="begin"/>
          </w:r>
          <w:r w:rsidR="0031496D">
            <w:instrText xml:space="preserve"> STYLEREF  _Název_akce  \* MERGEFORMAT </w:instrText>
          </w:r>
          <w:r w:rsidR="0031496D">
            <w:fldChar w:fldCharType="separate"/>
          </w:r>
          <w:r w:rsidR="0031496D" w:rsidRPr="0031496D">
            <w:rPr>
              <w:bCs/>
              <w:noProof/>
            </w:rPr>
            <w:t xml:space="preserve">„Rekonstrukce traťového </w:t>
          </w:r>
          <w:r w:rsidR="0031496D">
            <w:rPr>
              <w:noProof/>
            </w:rPr>
            <w:t>úseku Kutná Hora (mimo) – Kolín (mimo)</w:t>
          </w:r>
          <w:r w:rsidR="0031496D">
            <w:rPr>
              <w:noProof/>
            </w:rPr>
            <w:fldChar w:fldCharType="end"/>
          </w:r>
        </w:p>
        <w:p w14:paraId="20F510B7"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748EFDD1" w14:textId="4BAC0A82"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1</w:t>
          </w:r>
          <w:r>
            <w:rPr>
              <w:rStyle w:val="slostrnky"/>
            </w:rPr>
            <w:fldChar w:fldCharType="end"/>
          </w:r>
        </w:p>
      </w:tc>
    </w:tr>
  </w:tbl>
  <w:p w14:paraId="62E45B15" w14:textId="77777777" w:rsidR="00FA1C8A" w:rsidRPr="00B8518B" w:rsidRDefault="00FA1C8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310097AF" w14:textId="77777777" w:rsidTr="009626C4">
      <w:tc>
        <w:tcPr>
          <w:tcW w:w="907" w:type="dxa"/>
          <w:tcMar>
            <w:left w:w="0" w:type="dxa"/>
            <w:right w:w="0" w:type="dxa"/>
          </w:tcMar>
          <w:vAlign w:val="bottom"/>
        </w:tcPr>
        <w:p w14:paraId="0FAB1B10" w14:textId="00F92972"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FA1C8A" w:rsidRPr="005328CA" w:rsidRDefault="00FA1C8A" w:rsidP="009626C4">
          <w:pPr>
            <w:pStyle w:val="Zpatvlevo"/>
            <w:rPr>
              <w:b/>
            </w:rPr>
          </w:pPr>
          <w:r w:rsidRPr="005328CA">
            <w:rPr>
              <w:b/>
            </w:rPr>
            <w:t xml:space="preserve">Příloha č. </w:t>
          </w:r>
          <w:r>
            <w:rPr>
              <w:b/>
            </w:rPr>
            <w:t>8</w:t>
          </w:r>
        </w:p>
        <w:p w14:paraId="755CF059" w14:textId="4126615B" w:rsidR="00FA1C8A" w:rsidRPr="003462EB" w:rsidRDefault="0031496D" w:rsidP="009626C4">
          <w:pPr>
            <w:pStyle w:val="Zpatvlevo"/>
          </w:pPr>
          <w:r>
            <w:fldChar w:fldCharType="begin"/>
          </w:r>
          <w:r>
            <w:instrText xml:space="preserve"> STYLEREF  _Název_akce  \* MERGEFORMAT </w:instrText>
          </w:r>
          <w:r>
            <w:fldChar w:fldCharType="separate"/>
          </w:r>
          <w:r w:rsidRPr="0031496D">
            <w:rPr>
              <w:b/>
              <w:bCs/>
              <w:noProof/>
            </w:rPr>
            <w:t xml:space="preserve">„Rekonstrukce traťového </w:t>
          </w:r>
          <w:r>
            <w:rPr>
              <w:noProof/>
            </w:rPr>
            <w:t>úseku Kutná Hora (mimo) – Kolín (mimo)</w:t>
          </w:r>
          <w:r>
            <w:rPr>
              <w:noProof/>
            </w:rPr>
            <w:fldChar w:fldCharType="end"/>
          </w:r>
        </w:p>
        <w:p w14:paraId="097D8FC1" w14:textId="77777777" w:rsidR="00FA1C8A" w:rsidRPr="003462EB" w:rsidRDefault="00FA1C8A" w:rsidP="00402B45">
          <w:pPr>
            <w:pStyle w:val="Zpatvlevo"/>
          </w:pPr>
          <w:r>
            <w:t>Smlouva o dílo na zhotovení DSP+PDPS+AD</w:t>
          </w:r>
        </w:p>
      </w:tc>
    </w:tr>
  </w:tbl>
  <w:p w14:paraId="7EC7F3BB" w14:textId="77777777" w:rsidR="00FA1C8A" w:rsidRPr="00402B45" w:rsidRDefault="00FA1C8A">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7D8392EE" w14:textId="77777777" w:rsidTr="00286AD1">
      <w:trPr>
        <w:jc w:val="right"/>
      </w:trPr>
      <w:tc>
        <w:tcPr>
          <w:tcW w:w="0" w:type="auto"/>
          <w:tcMar>
            <w:left w:w="0" w:type="dxa"/>
            <w:right w:w="0" w:type="dxa"/>
          </w:tcMar>
          <w:vAlign w:val="bottom"/>
        </w:tcPr>
        <w:p w14:paraId="04705E6B" w14:textId="77777777" w:rsidR="00FA1C8A" w:rsidRPr="005328CA" w:rsidRDefault="00FA1C8A" w:rsidP="009626C4">
          <w:pPr>
            <w:pStyle w:val="Zpatvpravo"/>
            <w:rPr>
              <w:b/>
            </w:rPr>
          </w:pPr>
          <w:r w:rsidRPr="005328CA">
            <w:rPr>
              <w:b/>
            </w:rPr>
            <w:t xml:space="preserve">Příloha č. </w:t>
          </w:r>
          <w:r>
            <w:rPr>
              <w:b/>
            </w:rPr>
            <w:t>8</w:t>
          </w:r>
          <w:r w:rsidRPr="005328CA">
            <w:rPr>
              <w:b/>
            </w:rPr>
            <w:t xml:space="preserve">   </w:t>
          </w:r>
        </w:p>
        <w:p w14:paraId="65E2D1F0" w14:textId="6C910E56" w:rsidR="00FA1C8A" w:rsidRDefault="00FA1C8A" w:rsidP="009626C4">
          <w:pPr>
            <w:pStyle w:val="Zpatvpravo"/>
          </w:pPr>
          <w:r>
            <w:t xml:space="preserve"> </w:t>
          </w:r>
          <w:r w:rsidR="0031496D">
            <w:fldChar w:fldCharType="begin"/>
          </w:r>
          <w:r w:rsidR="0031496D">
            <w:instrText xml:space="preserve"> STYLEREF  _Název_akce  \* MERGEFORMAT </w:instrText>
          </w:r>
          <w:r w:rsidR="0031496D">
            <w:fldChar w:fldCharType="separate"/>
          </w:r>
          <w:r w:rsidR="0031496D" w:rsidRPr="0031496D">
            <w:rPr>
              <w:bCs/>
              <w:noProof/>
            </w:rPr>
            <w:t>„Rekonstrukce traťového</w:t>
          </w:r>
          <w:r w:rsidR="0031496D" w:rsidRPr="0031496D">
            <w:rPr>
              <w:b/>
              <w:bCs/>
              <w:noProof/>
            </w:rPr>
            <w:t xml:space="preserve"> </w:t>
          </w:r>
          <w:r w:rsidR="0031496D">
            <w:rPr>
              <w:noProof/>
            </w:rPr>
            <w:t>úseku Kutná Hora (mimo) – Kolín (mimo)</w:t>
          </w:r>
          <w:r w:rsidR="0031496D">
            <w:rPr>
              <w:noProof/>
            </w:rPr>
            <w:fldChar w:fldCharType="end"/>
          </w:r>
        </w:p>
        <w:p w14:paraId="499CBE53"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1D3E63B3" w14:textId="715CD965"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1</w:t>
          </w:r>
          <w:r>
            <w:rPr>
              <w:rStyle w:val="slostrnky"/>
            </w:rPr>
            <w:fldChar w:fldCharType="end"/>
          </w:r>
        </w:p>
      </w:tc>
    </w:tr>
  </w:tbl>
  <w:p w14:paraId="3BA8AA8C" w14:textId="77777777" w:rsidR="00FA1C8A" w:rsidRPr="00B8518B" w:rsidRDefault="00FA1C8A"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57B0A4B5" w14:textId="77777777" w:rsidTr="009626C4">
      <w:tc>
        <w:tcPr>
          <w:tcW w:w="907" w:type="dxa"/>
          <w:tcMar>
            <w:left w:w="0" w:type="dxa"/>
            <w:right w:w="0" w:type="dxa"/>
          </w:tcMar>
          <w:vAlign w:val="bottom"/>
        </w:tcPr>
        <w:p w14:paraId="112EA0AD" w14:textId="77777777"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FA1C8A" w:rsidRPr="005328CA" w:rsidRDefault="00FA1C8A" w:rsidP="009626C4">
          <w:pPr>
            <w:pStyle w:val="Zpatvlevo"/>
            <w:rPr>
              <w:b/>
            </w:rPr>
          </w:pPr>
          <w:r w:rsidRPr="005328CA">
            <w:rPr>
              <w:b/>
            </w:rPr>
            <w:t xml:space="preserve">Příloha č. </w:t>
          </w:r>
          <w:r>
            <w:rPr>
              <w:b/>
            </w:rPr>
            <w:t>9</w:t>
          </w:r>
        </w:p>
        <w:p w14:paraId="7E7777FE" w14:textId="6F5EEC18" w:rsidR="00FA1C8A" w:rsidRPr="003462EB" w:rsidRDefault="0031496D" w:rsidP="009626C4">
          <w:pPr>
            <w:pStyle w:val="Zpatvlevo"/>
          </w:pPr>
          <w:r>
            <w:fldChar w:fldCharType="begin"/>
          </w:r>
          <w:r>
            <w:instrText xml:space="preserve"> STYLEREF  _Název_akce  \* MERGEFORMAT </w:instrText>
          </w:r>
          <w:r>
            <w:fldChar w:fldCharType="separate"/>
          </w:r>
          <w:r w:rsidRPr="0031496D">
            <w:rPr>
              <w:b/>
              <w:bCs/>
              <w:noProof/>
            </w:rPr>
            <w:t xml:space="preserve">„Rekonstrukce traťového </w:t>
          </w:r>
          <w:r>
            <w:rPr>
              <w:noProof/>
            </w:rPr>
            <w:t>úseku Kutná Hora (mimo) – Kolín (mimo)</w:t>
          </w:r>
          <w:r>
            <w:rPr>
              <w:noProof/>
            </w:rPr>
            <w:fldChar w:fldCharType="end"/>
          </w:r>
        </w:p>
        <w:p w14:paraId="484344BB" w14:textId="77777777" w:rsidR="00FA1C8A" w:rsidRPr="003462EB" w:rsidRDefault="00FA1C8A" w:rsidP="00402B45">
          <w:pPr>
            <w:pStyle w:val="Zpatvlevo"/>
          </w:pPr>
          <w:r>
            <w:t>Smlouva o dílo na zhotovení DSP+PDPS+AD</w:t>
          </w:r>
        </w:p>
      </w:tc>
    </w:tr>
  </w:tbl>
  <w:p w14:paraId="2EAB8760" w14:textId="77777777" w:rsidR="00FA1C8A" w:rsidRPr="00402B45" w:rsidRDefault="00FA1C8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4424DBEF" w14:textId="77777777" w:rsidTr="009626C4">
      <w:tc>
        <w:tcPr>
          <w:tcW w:w="0" w:type="auto"/>
          <w:tcMar>
            <w:left w:w="0" w:type="dxa"/>
            <w:right w:w="0" w:type="dxa"/>
          </w:tcMar>
          <w:vAlign w:val="bottom"/>
        </w:tcPr>
        <w:p w14:paraId="73C469A7" w14:textId="50272D2B" w:rsidR="00FA1C8A" w:rsidRPr="00FA1C8A" w:rsidRDefault="0031496D" w:rsidP="009626C4">
          <w:pPr>
            <w:pStyle w:val="Zpatvpravo"/>
          </w:pPr>
          <w:r>
            <w:fldChar w:fldCharType="begin"/>
          </w:r>
          <w:r>
            <w:instrText xml:space="preserve"> STYLEREF  _Název_akce  \* MERGEFORMAT </w:instrText>
          </w:r>
          <w:r>
            <w:fldChar w:fldCharType="separate"/>
          </w:r>
          <w:r w:rsidRPr="0031496D">
            <w:rPr>
              <w:bCs/>
              <w:noProof/>
            </w:rPr>
            <w:t xml:space="preserve">„Rekonstrukce traťového </w:t>
          </w:r>
          <w:r>
            <w:rPr>
              <w:noProof/>
            </w:rPr>
            <w:t>úseku Kutná Hora (mimo) – Kolín (mimo)</w:t>
          </w:r>
          <w:r>
            <w:rPr>
              <w:noProof/>
            </w:rPr>
            <w:fldChar w:fldCharType="end"/>
          </w:r>
        </w:p>
        <w:p w14:paraId="51161E02" w14:textId="77777777" w:rsidR="00FA1C8A" w:rsidRPr="00FA1C8A" w:rsidRDefault="00FA1C8A" w:rsidP="009626C4">
          <w:pPr>
            <w:pStyle w:val="Zpatvpravo"/>
            <w:rPr>
              <w:rStyle w:val="slostrnky"/>
              <w:color w:val="auto"/>
              <w:sz w:val="12"/>
            </w:rPr>
          </w:pPr>
          <w:r w:rsidRPr="00FA1C8A">
            <w:t>Smlouva o dílo na zhotovení DSP+PDPS+AD</w:t>
          </w:r>
        </w:p>
      </w:tc>
      <w:tc>
        <w:tcPr>
          <w:tcW w:w="907" w:type="dxa"/>
          <w:vAlign w:val="bottom"/>
        </w:tcPr>
        <w:p w14:paraId="588A13C2" w14:textId="40E61D1D"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8</w:t>
          </w:r>
          <w:r>
            <w:rPr>
              <w:rStyle w:val="slostrnky"/>
            </w:rPr>
            <w:fldChar w:fldCharType="end"/>
          </w:r>
        </w:p>
      </w:tc>
    </w:tr>
  </w:tbl>
  <w:p w14:paraId="55162D39" w14:textId="77777777" w:rsidR="00FA1C8A" w:rsidRPr="00B8518B" w:rsidRDefault="00FA1C8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54237929" w14:textId="77777777" w:rsidTr="00286AD1">
      <w:trPr>
        <w:jc w:val="right"/>
      </w:trPr>
      <w:tc>
        <w:tcPr>
          <w:tcW w:w="0" w:type="auto"/>
          <w:tcMar>
            <w:left w:w="0" w:type="dxa"/>
            <w:right w:w="0" w:type="dxa"/>
          </w:tcMar>
          <w:vAlign w:val="bottom"/>
        </w:tcPr>
        <w:p w14:paraId="7DA39C4A" w14:textId="77777777" w:rsidR="00FA1C8A" w:rsidRPr="005328CA" w:rsidRDefault="00FA1C8A" w:rsidP="009626C4">
          <w:pPr>
            <w:pStyle w:val="Zpatvpravo"/>
            <w:rPr>
              <w:b/>
            </w:rPr>
          </w:pPr>
          <w:r w:rsidRPr="005328CA">
            <w:rPr>
              <w:b/>
            </w:rPr>
            <w:t xml:space="preserve">Příloha č. </w:t>
          </w:r>
          <w:r>
            <w:rPr>
              <w:b/>
            </w:rPr>
            <w:t>9</w:t>
          </w:r>
          <w:r w:rsidRPr="005328CA">
            <w:rPr>
              <w:b/>
            </w:rPr>
            <w:t xml:space="preserve">   </w:t>
          </w:r>
        </w:p>
        <w:p w14:paraId="08AFBEBE" w14:textId="08705A11" w:rsidR="00FA1C8A" w:rsidRDefault="00FA1C8A" w:rsidP="009626C4">
          <w:pPr>
            <w:pStyle w:val="Zpatvpravo"/>
          </w:pPr>
          <w:r>
            <w:t xml:space="preserve"> </w:t>
          </w:r>
          <w:r w:rsidR="0031496D">
            <w:fldChar w:fldCharType="begin"/>
          </w:r>
          <w:r w:rsidR="0031496D">
            <w:instrText xml:space="preserve"> STYLEREF  _Název_akce  \* MERGEFORMAT </w:instrText>
          </w:r>
          <w:r w:rsidR="0031496D">
            <w:fldChar w:fldCharType="separate"/>
          </w:r>
          <w:r w:rsidR="0031496D" w:rsidRPr="0031496D">
            <w:rPr>
              <w:bCs/>
              <w:noProof/>
            </w:rPr>
            <w:t>„Rekonstrukce traťového</w:t>
          </w:r>
          <w:r w:rsidR="0031496D" w:rsidRPr="0031496D">
            <w:rPr>
              <w:b/>
              <w:bCs/>
              <w:noProof/>
            </w:rPr>
            <w:t xml:space="preserve"> </w:t>
          </w:r>
          <w:r w:rsidR="0031496D">
            <w:rPr>
              <w:noProof/>
            </w:rPr>
            <w:t>úseku Kutná Hora (mimo) – Kolín (mimo)</w:t>
          </w:r>
          <w:r w:rsidR="0031496D">
            <w:rPr>
              <w:noProof/>
            </w:rPr>
            <w:fldChar w:fldCharType="end"/>
          </w:r>
        </w:p>
        <w:p w14:paraId="59353C3D"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6A54D95B" w14:textId="5A164B6B"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1</w:t>
          </w:r>
          <w:r>
            <w:rPr>
              <w:rStyle w:val="slostrnky"/>
            </w:rPr>
            <w:fldChar w:fldCharType="end"/>
          </w:r>
        </w:p>
      </w:tc>
    </w:tr>
  </w:tbl>
  <w:p w14:paraId="6FEBF275" w14:textId="77777777" w:rsidR="00FA1C8A" w:rsidRPr="00B8518B" w:rsidRDefault="00FA1C8A"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445B2B40" w14:textId="77777777" w:rsidTr="009626C4">
      <w:tc>
        <w:tcPr>
          <w:tcW w:w="907" w:type="dxa"/>
          <w:tcMar>
            <w:left w:w="0" w:type="dxa"/>
            <w:right w:w="0" w:type="dxa"/>
          </w:tcMar>
          <w:vAlign w:val="bottom"/>
        </w:tcPr>
        <w:p w14:paraId="621F0BCC" w14:textId="77777777"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FA1C8A" w:rsidRPr="005328CA" w:rsidRDefault="00FA1C8A" w:rsidP="009626C4">
          <w:pPr>
            <w:pStyle w:val="Zpatvlevo"/>
            <w:rPr>
              <w:b/>
            </w:rPr>
          </w:pPr>
          <w:r w:rsidRPr="005328CA">
            <w:rPr>
              <w:b/>
            </w:rPr>
            <w:t xml:space="preserve">Příloha č. </w:t>
          </w:r>
          <w:r>
            <w:rPr>
              <w:b/>
            </w:rPr>
            <w:t>10</w:t>
          </w:r>
        </w:p>
        <w:p w14:paraId="1AD2AA5A" w14:textId="298D49C1" w:rsidR="00FA1C8A" w:rsidRPr="003462EB" w:rsidRDefault="0031496D" w:rsidP="009626C4">
          <w:pPr>
            <w:pStyle w:val="Zpatvlevo"/>
          </w:pPr>
          <w:r>
            <w:fldChar w:fldCharType="begin"/>
          </w:r>
          <w:r>
            <w:instrText xml:space="preserve"> STYLEREF  _Název_akce  \* MERGEFORMAT </w:instrText>
          </w:r>
          <w:r>
            <w:fldChar w:fldCharType="separate"/>
          </w:r>
          <w:r w:rsidRPr="0031496D">
            <w:rPr>
              <w:b/>
              <w:bCs/>
              <w:noProof/>
            </w:rPr>
            <w:t xml:space="preserve">„Rekonstrukce traťového </w:t>
          </w:r>
          <w:r>
            <w:rPr>
              <w:noProof/>
            </w:rPr>
            <w:t>úseku Kutná Hora (mimo) – Kolín (mimo)</w:t>
          </w:r>
          <w:r>
            <w:rPr>
              <w:noProof/>
            </w:rPr>
            <w:fldChar w:fldCharType="end"/>
          </w:r>
        </w:p>
        <w:p w14:paraId="1EDDF70B" w14:textId="77777777" w:rsidR="00FA1C8A" w:rsidRPr="003462EB" w:rsidRDefault="00FA1C8A" w:rsidP="00402B45">
          <w:pPr>
            <w:pStyle w:val="Zpatvlevo"/>
          </w:pPr>
          <w:r>
            <w:t>Smlouva o dílo na zhotovení DSP+PDPS+AD</w:t>
          </w:r>
        </w:p>
      </w:tc>
    </w:tr>
  </w:tbl>
  <w:p w14:paraId="78971050" w14:textId="77777777" w:rsidR="00FA1C8A" w:rsidRPr="00402B45" w:rsidRDefault="00FA1C8A">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57786253" w14:textId="77777777" w:rsidTr="00286AD1">
      <w:trPr>
        <w:jc w:val="right"/>
      </w:trPr>
      <w:tc>
        <w:tcPr>
          <w:tcW w:w="0" w:type="auto"/>
          <w:tcMar>
            <w:left w:w="0" w:type="dxa"/>
            <w:right w:w="0" w:type="dxa"/>
          </w:tcMar>
          <w:vAlign w:val="bottom"/>
        </w:tcPr>
        <w:p w14:paraId="4A4D67AE" w14:textId="374F7AB2" w:rsidR="00FA1C8A" w:rsidRPr="005328CA" w:rsidRDefault="00FA1C8A" w:rsidP="009626C4">
          <w:pPr>
            <w:pStyle w:val="Zpatvpravo"/>
            <w:rPr>
              <w:b/>
            </w:rPr>
          </w:pPr>
          <w:r w:rsidRPr="005328CA">
            <w:rPr>
              <w:b/>
            </w:rPr>
            <w:t xml:space="preserve">Příloha </w:t>
          </w:r>
          <w:proofErr w:type="gramStart"/>
          <w:r w:rsidRPr="005328CA">
            <w:rPr>
              <w:b/>
            </w:rPr>
            <w:t>č.</w:t>
          </w:r>
          <w:r>
            <w:rPr>
              <w:b/>
            </w:rPr>
            <w:t>10</w:t>
          </w:r>
          <w:proofErr w:type="gramEnd"/>
          <w:r w:rsidRPr="005328CA">
            <w:rPr>
              <w:b/>
            </w:rPr>
            <w:t xml:space="preserve">   </w:t>
          </w:r>
        </w:p>
        <w:p w14:paraId="168F5488" w14:textId="1E9CE2BA" w:rsidR="00FA1C8A" w:rsidRPr="00D041C2" w:rsidRDefault="00FA1C8A" w:rsidP="009626C4">
          <w:pPr>
            <w:pStyle w:val="Zpatvpravo"/>
          </w:pPr>
          <w:r w:rsidRPr="00D041C2">
            <w:t xml:space="preserve"> </w:t>
          </w:r>
          <w:r w:rsidR="0031496D">
            <w:fldChar w:fldCharType="begin"/>
          </w:r>
          <w:r w:rsidR="0031496D">
            <w:instrText xml:space="preserve"> STYLEREF  _Název_akce  \* MERGEFORMAT </w:instrText>
          </w:r>
          <w:r w:rsidR="0031496D">
            <w:fldChar w:fldCharType="separate"/>
          </w:r>
          <w:r w:rsidR="0031496D" w:rsidRPr="0031496D">
            <w:rPr>
              <w:bCs/>
              <w:noProof/>
            </w:rPr>
            <w:t xml:space="preserve">„Rekonstrukce traťového </w:t>
          </w:r>
          <w:r w:rsidR="0031496D">
            <w:rPr>
              <w:noProof/>
            </w:rPr>
            <w:t>úseku Kutná Hora (mimo) – Kolín (mimo)</w:t>
          </w:r>
          <w:r w:rsidR="0031496D">
            <w:rPr>
              <w:noProof/>
            </w:rPr>
            <w:fldChar w:fldCharType="end"/>
          </w:r>
        </w:p>
        <w:p w14:paraId="13AAA27A"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1427D739" w14:textId="3B19ECC3"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1</w:t>
          </w:r>
          <w:r>
            <w:rPr>
              <w:rStyle w:val="slostrnky"/>
            </w:rPr>
            <w:fldChar w:fldCharType="end"/>
          </w:r>
        </w:p>
      </w:tc>
    </w:tr>
  </w:tbl>
  <w:p w14:paraId="4060E1F8" w14:textId="77777777" w:rsidR="00FA1C8A" w:rsidRPr="00B8518B" w:rsidRDefault="00FA1C8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4C097C09" w14:textId="77777777" w:rsidTr="009626C4">
      <w:tc>
        <w:tcPr>
          <w:tcW w:w="907" w:type="dxa"/>
          <w:tcMar>
            <w:left w:w="0" w:type="dxa"/>
            <w:right w:w="0" w:type="dxa"/>
          </w:tcMar>
          <w:vAlign w:val="bottom"/>
        </w:tcPr>
        <w:p w14:paraId="4E60040D" w14:textId="77777777"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FA1C8A" w:rsidRPr="005328CA" w:rsidRDefault="00FA1C8A" w:rsidP="009626C4">
          <w:pPr>
            <w:pStyle w:val="Zpatvlevo"/>
            <w:rPr>
              <w:b/>
            </w:rPr>
          </w:pPr>
          <w:r w:rsidRPr="005328CA">
            <w:rPr>
              <w:b/>
            </w:rPr>
            <w:t>Příloha č. 1</w:t>
          </w:r>
        </w:p>
        <w:p w14:paraId="0CA868E4" w14:textId="392C2439" w:rsidR="00FA1C8A" w:rsidRPr="003462EB" w:rsidRDefault="0031496D" w:rsidP="009626C4">
          <w:pPr>
            <w:pStyle w:val="Zpatvlevo"/>
          </w:pPr>
          <w:r>
            <w:fldChar w:fldCharType="begin"/>
          </w:r>
          <w:r>
            <w:instrText xml:space="preserve"> STYLEREF  _Název_akce  \* </w:instrText>
          </w:r>
          <w:r>
            <w:instrText xml:space="preserve">MERGEFORMAT </w:instrText>
          </w:r>
          <w:r>
            <w:fldChar w:fldCharType="separate"/>
          </w:r>
          <w:r w:rsidRPr="0031496D">
            <w:rPr>
              <w:b/>
              <w:bCs/>
              <w:noProof/>
            </w:rPr>
            <w:t xml:space="preserve">„Rekonstrukce traťového </w:t>
          </w:r>
          <w:r>
            <w:rPr>
              <w:noProof/>
            </w:rPr>
            <w:t>úseku Kutná Hora (mimo) – Kolín (mimo)</w:t>
          </w:r>
          <w:r>
            <w:rPr>
              <w:noProof/>
            </w:rPr>
            <w:fldChar w:fldCharType="end"/>
          </w:r>
        </w:p>
        <w:p w14:paraId="33CC9F56" w14:textId="77777777" w:rsidR="00FA1C8A" w:rsidRPr="003462EB" w:rsidRDefault="00FA1C8A" w:rsidP="00402B45">
          <w:pPr>
            <w:pStyle w:val="Zpatvlevo"/>
          </w:pPr>
          <w:r>
            <w:t>Smlouva o dílo na zhotovení DSP+PDPS+AD</w:t>
          </w:r>
        </w:p>
      </w:tc>
    </w:tr>
  </w:tbl>
  <w:p w14:paraId="22E83E49" w14:textId="77777777" w:rsidR="00FA1C8A" w:rsidRPr="00402B45" w:rsidRDefault="00FA1C8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176FB049" w14:textId="77777777" w:rsidTr="009626C4">
      <w:tc>
        <w:tcPr>
          <w:tcW w:w="0" w:type="auto"/>
          <w:tcMar>
            <w:left w:w="0" w:type="dxa"/>
            <w:right w:w="0" w:type="dxa"/>
          </w:tcMar>
          <w:vAlign w:val="bottom"/>
        </w:tcPr>
        <w:p w14:paraId="19A33910" w14:textId="77777777" w:rsidR="00FA1C8A" w:rsidRPr="005328CA" w:rsidRDefault="00FA1C8A" w:rsidP="009626C4">
          <w:pPr>
            <w:pStyle w:val="Zpatvpravo"/>
            <w:rPr>
              <w:b/>
            </w:rPr>
          </w:pPr>
          <w:r w:rsidRPr="005328CA">
            <w:rPr>
              <w:b/>
            </w:rPr>
            <w:t xml:space="preserve">Příloha č. 1   </w:t>
          </w:r>
        </w:p>
        <w:p w14:paraId="25D0E4EB" w14:textId="3852926B" w:rsidR="00FA1C8A" w:rsidRDefault="00FA1C8A" w:rsidP="009626C4">
          <w:pPr>
            <w:pStyle w:val="Zpatvpravo"/>
          </w:pPr>
          <w:r>
            <w:t xml:space="preserve"> </w:t>
          </w:r>
          <w:r w:rsidR="0031496D">
            <w:fldChar w:fldCharType="begin"/>
          </w:r>
          <w:r w:rsidR="0031496D">
            <w:instrText xml:space="preserve"> STYLEREF  _Název_akce  \* MERGEFORMAT </w:instrText>
          </w:r>
          <w:r w:rsidR="0031496D">
            <w:fldChar w:fldCharType="separate"/>
          </w:r>
          <w:r w:rsidR="0031496D" w:rsidRPr="0031496D">
            <w:rPr>
              <w:b/>
              <w:bCs/>
              <w:noProof/>
            </w:rPr>
            <w:t xml:space="preserve">„Rekonstrukce traťového </w:t>
          </w:r>
          <w:r w:rsidR="0031496D">
            <w:rPr>
              <w:noProof/>
            </w:rPr>
            <w:t>úseku Kutná Hora (mimo) – Kolín (mimo)</w:t>
          </w:r>
          <w:r w:rsidR="0031496D">
            <w:rPr>
              <w:noProof/>
            </w:rPr>
            <w:fldChar w:fldCharType="end"/>
          </w:r>
        </w:p>
        <w:p w14:paraId="59EAD77F"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215A11F5" w14:textId="30BA4A4F"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1</w:t>
          </w:r>
          <w:r>
            <w:rPr>
              <w:rStyle w:val="slostrnky"/>
            </w:rPr>
            <w:fldChar w:fldCharType="end"/>
          </w:r>
        </w:p>
      </w:tc>
    </w:tr>
  </w:tbl>
  <w:p w14:paraId="32CA908D" w14:textId="77777777" w:rsidR="00FA1C8A" w:rsidRPr="00B8518B" w:rsidRDefault="00FA1C8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4393054C" w14:textId="77777777" w:rsidTr="009626C4">
      <w:tc>
        <w:tcPr>
          <w:tcW w:w="907" w:type="dxa"/>
          <w:tcMar>
            <w:left w:w="0" w:type="dxa"/>
            <w:right w:w="0" w:type="dxa"/>
          </w:tcMar>
          <w:vAlign w:val="bottom"/>
        </w:tcPr>
        <w:p w14:paraId="4FBC07E8" w14:textId="77777777"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FA1C8A" w:rsidRPr="005328CA" w:rsidRDefault="00FA1C8A" w:rsidP="009626C4">
          <w:pPr>
            <w:pStyle w:val="Zpatvlevo"/>
            <w:rPr>
              <w:b/>
            </w:rPr>
          </w:pPr>
          <w:r w:rsidRPr="005328CA">
            <w:rPr>
              <w:b/>
            </w:rPr>
            <w:t xml:space="preserve">Příloha č. </w:t>
          </w:r>
          <w:r>
            <w:rPr>
              <w:b/>
            </w:rPr>
            <w:t>2</w:t>
          </w:r>
        </w:p>
        <w:p w14:paraId="339E04EA" w14:textId="1D7FC98B" w:rsidR="00FA1C8A" w:rsidRPr="003462EB" w:rsidRDefault="0031496D" w:rsidP="009626C4">
          <w:pPr>
            <w:pStyle w:val="Zpatvlevo"/>
          </w:pPr>
          <w:r>
            <w:fldChar w:fldCharType="begin"/>
          </w:r>
          <w:r>
            <w:instrText xml:space="preserve"> STYLEREF  _Název_akce  \* MERGEFORMAT </w:instrText>
          </w:r>
          <w:r>
            <w:fldChar w:fldCharType="separate"/>
          </w:r>
          <w:r w:rsidRPr="0031496D">
            <w:rPr>
              <w:b/>
              <w:bCs/>
              <w:noProof/>
            </w:rPr>
            <w:t xml:space="preserve">„Rekonstrukce traťového </w:t>
          </w:r>
          <w:r>
            <w:rPr>
              <w:noProof/>
            </w:rPr>
            <w:t>úseku Kutná Hora (mimo) – Kolín (mimo)</w:t>
          </w:r>
          <w:r>
            <w:rPr>
              <w:noProof/>
            </w:rPr>
            <w:fldChar w:fldCharType="end"/>
          </w:r>
        </w:p>
        <w:p w14:paraId="502F59C0" w14:textId="77777777" w:rsidR="00FA1C8A" w:rsidRPr="003462EB" w:rsidRDefault="00FA1C8A" w:rsidP="00402B45">
          <w:pPr>
            <w:pStyle w:val="Zpatvlevo"/>
          </w:pPr>
          <w:r>
            <w:t>Smlouva o dílo na zhotovení DSP+PDPS+AD</w:t>
          </w:r>
        </w:p>
      </w:tc>
    </w:tr>
  </w:tbl>
  <w:p w14:paraId="7A3F19AF" w14:textId="77777777" w:rsidR="00FA1C8A" w:rsidRPr="00402B45" w:rsidRDefault="00FA1C8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1F12F105" w14:textId="77777777" w:rsidTr="009626C4">
      <w:tc>
        <w:tcPr>
          <w:tcW w:w="0" w:type="auto"/>
          <w:tcMar>
            <w:left w:w="0" w:type="dxa"/>
            <w:right w:w="0" w:type="dxa"/>
          </w:tcMar>
          <w:vAlign w:val="bottom"/>
        </w:tcPr>
        <w:p w14:paraId="0310D7C5" w14:textId="77777777" w:rsidR="00FA1C8A" w:rsidRPr="005328CA" w:rsidRDefault="00FA1C8A" w:rsidP="009626C4">
          <w:pPr>
            <w:pStyle w:val="Zpatvpravo"/>
            <w:rPr>
              <w:b/>
            </w:rPr>
          </w:pPr>
          <w:r w:rsidRPr="005328CA">
            <w:rPr>
              <w:b/>
            </w:rPr>
            <w:t xml:space="preserve">Příloha č. </w:t>
          </w:r>
          <w:r>
            <w:rPr>
              <w:b/>
            </w:rPr>
            <w:t>2</w:t>
          </w:r>
          <w:r w:rsidRPr="005328CA">
            <w:rPr>
              <w:b/>
            </w:rPr>
            <w:t xml:space="preserve">   </w:t>
          </w:r>
        </w:p>
        <w:p w14:paraId="38325A43" w14:textId="1B456AA8" w:rsidR="00FA1C8A" w:rsidRDefault="00FA1C8A" w:rsidP="009626C4">
          <w:pPr>
            <w:pStyle w:val="Zpatvpravo"/>
          </w:pPr>
          <w:r>
            <w:t xml:space="preserve"> </w:t>
          </w:r>
          <w:r w:rsidR="0031496D">
            <w:fldChar w:fldCharType="begin"/>
          </w:r>
          <w:r w:rsidR="0031496D">
            <w:instrText xml:space="preserve"> STYLEREF  _Název_akce  \* MERGEFORMAT </w:instrText>
          </w:r>
          <w:r w:rsidR="0031496D">
            <w:fldChar w:fldCharType="separate"/>
          </w:r>
          <w:r w:rsidR="0031496D" w:rsidRPr="0031496D">
            <w:rPr>
              <w:b/>
              <w:bCs/>
              <w:noProof/>
            </w:rPr>
            <w:t xml:space="preserve">„Rekonstrukce traťového </w:t>
          </w:r>
          <w:r w:rsidR="0031496D">
            <w:rPr>
              <w:noProof/>
            </w:rPr>
            <w:t>úseku Kutná Hora (mimo) – Kolín (mimo)</w:t>
          </w:r>
          <w:r w:rsidR="0031496D">
            <w:rPr>
              <w:noProof/>
            </w:rPr>
            <w:fldChar w:fldCharType="end"/>
          </w:r>
        </w:p>
        <w:p w14:paraId="7EBD90EF"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496E1470" w14:textId="57839486"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1</w:t>
          </w:r>
          <w:r>
            <w:rPr>
              <w:rStyle w:val="slostrnky"/>
            </w:rPr>
            <w:fldChar w:fldCharType="end"/>
          </w:r>
        </w:p>
      </w:tc>
    </w:tr>
  </w:tbl>
  <w:p w14:paraId="34B5089C" w14:textId="77777777" w:rsidR="00FA1C8A" w:rsidRPr="00B8518B" w:rsidRDefault="00FA1C8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12127F8F" w14:textId="77777777" w:rsidTr="009626C4">
      <w:tc>
        <w:tcPr>
          <w:tcW w:w="907" w:type="dxa"/>
          <w:tcMar>
            <w:left w:w="0" w:type="dxa"/>
            <w:right w:w="0" w:type="dxa"/>
          </w:tcMar>
          <w:vAlign w:val="bottom"/>
        </w:tcPr>
        <w:p w14:paraId="11D51AE4" w14:textId="77777777"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FA1C8A" w:rsidRPr="005328CA" w:rsidRDefault="00FA1C8A" w:rsidP="009626C4">
          <w:pPr>
            <w:pStyle w:val="Zpatvlevo"/>
            <w:rPr>
              <w:b/>
            </w:rPr>
          </w:pPr>
          <w:r w:rsidRPr="005328CA">
            <w:rPr>
              <w:b/>
            </w:rPr>
            <w:t xml:space="preserve">Příloha č. </w:t>
          </w:r>
          <w:r>
            <w:rPr>
              <w:b/>
            </w:rPr>
            <w:t>3</w:t>
          </w:r>
        </w:p>
        <w:p w14:paraId="2AB91075" w14:textId="2BD006FE" w:rsidR="00FA1C8A" w:rsidRPr="003462EB" w:rsidRDefault="0031496D" w:rsidP="009626C4">
          <w:pPr>
            <w:pStyle w:val="Zpatvlevo"/>
          </w:pPr>
          <w:r>
            <w:fldChar w:fldCharType="begin"/>
          </w:r>
          <w:r>
            <w:instrText xml:space="preserve"> STYLEREF  _Název_akce  \* MERGEFORMAT </w:instrText>
          </w:r>
          <w:r>
            <w:fldChar w:fldCharType="separate"/>
          </w:r>
          <w:r w:rsidRPr="0031496D">
            <w:rPr>
              <w:b/>
              <w:bCs/>
              <w:noProof/>
            </w:rPr>
            <w:t xml:space="preserve">„Rekonstrukce traťového </w:t>
          </w:r>
          <w:r>
            <w:rPr>
              <w:noProof/>
            </w:rPr>
            <w:t>úseku Kutná Hora (mimo) – Kolín (mimo)</w:t>
          </w:r>
          <w:r>
            <w:rPr>
              <w:noProof/>
            </w:rPr>
            <w:fldChar w:fldCharType="end"/>
          </w:r>
        </w:p>
        <w:p w14:paraId="18B926CF" w14:textId="77777777" w:rsidR="00FA1C8A" w:rsidRPr="003462EB" w:rsidRDefault="00FA1C8A" w:rsidP="00402B45">
          <w:pPr>
            <w:pStyle w:val="Zpatvlevo"/>
          </w:pPr>
          <w:r>
            <w:t>Smlouva o dílo na zhotovení DSP+PDPS+AD</w:t>
          </w:r>
        </w:p>
      </w:tc>
    </w:tr>
  </w:tbl>
  <w:p w14:paraId="6AB458CE" w14:textId="77777777" w:rsidR="00FA1C8A" w:rsidRPr="00402B45" w:rsidRDefault="00FA1C8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1C8A" w:rsidRPr="009E09BE" w14:paraId="3DB370E7" w14:textId="77777777" w:rsidTr="009626C4">
      <w:tc>
        <w:tcPr>
          <w:tcW w:w="0" w:type="auto"/>
          <w:tcMar>
            <w:left w:w="0" w:type="dxa"/>
            <w:right w:w="0" w:type="dxa"/>
          </w:tcMar>
          <w:vAlign w:val="bottom"/>
        </w:tcPr>
        <w:p w14:paraId="0D0641B8" w14:textId="77777777" w:rsidR="00FA1C8A" w:rsidRPr="005328CA" w:rsidRDefault="00FA1C8A" w:rsidP="009626C4">
          <w:pPr>
            <w:pStyle w:val="Zpatvpravo"/>
            <w:rPr>
              <w:b/>
            </w:rPr>
          </w:pPr>
          <w:r w:rsidRPr="005328CA">
            <w:rPr>
              <w:b/>
            </w:rPr>
            <w:t xml:space="preserve">Příloha č. </w:t>
          </w:r>
          <w:r>
            <w:rPr>
              <w:b/>
            </w:rPr>
            <w:t>3</w:t>
          </w:r>
          <w:r w:rsidRPr="005328CA">
            <w:rPr>
              <w:b/>
            </w:rPr>
            <w:t xml:space="preserve">   </w:t>
          </w:r>
        </w:p>
        <w:p w14:paraId="4413F0E2" w14:textId="247C3643" w:rsidR="00FA1C8A" w:rsidRDefault="00FA1C8A" w:rsidP="009626C4">
          <w:pPr>
            <w:pStyle w:val="Zpatvpravo"/>
          </w:pPr>
          <w:r>
            <w:t xml:space="preserve"> </w:t>
          </w:r>
          <w:r w:rsidR="0031496D">
            <w:fldChar w:fldCharType="begin"/>
          </w:r>
          <w:r w:rsidR="0031496D">
            <w:instrText xml:space="preserve"> STYLEREF  _Název_akce  \* MERGEFORMAT </w:instrText>
          </w:r>
          <w:r w:rsidR="0031496D">
            <w:fldChar w:fldCharType="separate"/>
          </w:r>
          <w:r w:rsidR="0031496D" w:rsidRPr="0031496D">
            <w:rPr>
              <w:bCs/>
              <w:noProof/>
            </w:rPr>
            <w:t>„Rekonstrukce traťového</w:t>
          </w:r>
          <w:r w:rsidR="0031496D" w:rsidRPr="0031496D">
            <w:rPr>
              <w:b/>
              <w:bCs/>
              <w:noProof/>
            </w:rPr>
            <w:t xml:space="preserve"> </w:t>
          </w:r>
          <w:r w:rsidR="0031496D">
            <w:rPr>
              <w:noProof/>
            </w:rPr>
            <w:t>úseku Kutná Hora (mimo) – Kolín (mimo)</w:t>
          </w:r>
          <w:r w:rsidR="0031496D">
            <w:rPr>
              <w:noProof/>
            </w:rPr>
            <w:fldChar w:fldCharType="end"/>
          </w:r>
        </w:p>
        <w:p w14:paraId="4C0CDB0D" w14:textId="77777777" w:rsidR="00FA1C8A" w:rsidRPr="003462EB" w:rsidRDefault="00FA1C8A" w:rsidP="009626C4">
          <w:pPr>
            <w:pStyle w:val="Zpatvpravo"/>
            <w:rPr>
              <w:rStyle w:val="slostrnky"/>
              <w:b w:val="0"/>
              <w:color w:val="auto"/>
              <w:sz w:val="12"/>
            </w:rPr>
          </w:pPr>
          <w:r>
            <w:t>Smlouva o dílo na zhotovení DSP+PDPS+AD</w:t>
          </w:r>
        </w:p>
      </w:tc>
      <w:tc>
        <w:tcPr>
          <w:tcW w:w="907" w:type="dxa"/>
          <w:vAlign w:val="bottom"/>
        </w:tcPr>
        <w:p w14:paraId="243C7078" w14:textId="0BE31132" w:rsidR="00FA1C8A" w:rsidRPr="009E09BE" w:rsidRDefault="00FA1C8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1</w:t>
          </w:r>
          <w:r>
            <w:rPr>
              <w:rStyle w:val="slostrnky"/>
            </w:rPr>
            <w:fldChar w:fldCharType="end"/>
          </w:r>
        </w:p>
      </w:tc>
    </w:tr>
  </w:tbl>
  <w:p w14:paraId="27FF286F" w14:textId="77777777" w:rsidR="00FA1C8A" w:rsidRPr="00B8518B" w:rsidRDefault="00FA1C8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1C8A" w:rsidRPr="003462EB" w14:paraId="00F3201A" w14:textId="77777777" w:rsidTr="009626C4">
      <w:tc>
        <w:tcPr>
          <w:tcW w:w="907" w:type="dxa"/>
          <w:tcMar>
            <w:left w:w="0" w:type="dxa"/>
            <w:right w:w="0" w:type="dxa"/>
          </w:tcMar>
          <w:vAlign w:val="bottom"/>
        </w:tcPr>
        <w:p w14:paraId="358A7B68" w14:textId="2F8E80DF" w:rsidR="00FA1C8A" w:rsidRPr="00B8518B" w:rsidRDefault="00FA1C8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496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496D">
            <w:rPr>
              <w:rStyle w:val="slostrnky"/>
              <w:noProof/>
            </w:rPr>
            <w:t>3</w:t>
          </w:r>
          <w:r>
            <w:rPr>
              <w:rStyle w:val="slostrnky"/>
            </w:rPr>
            <w:fldChar w:fldCharType="end"/>
          </w:r>
        </w:p>
      </w:tc>
      <w:tc>
        <w:tcPr>
          <w:tcW w:w="0" w:type="auto"/>
          <w:vAlign w:val="bottom"/>
        </w:tcPr>
        <w:p w14:paraId="1CAD0E23" w14:textId="77777777" w:rsidR="00FA1C8A" w:rsidRPr="005328CA" w:rsidRDefault="00FA1C8A" w:rsidP="009626C4">
          <w:pPr>
            <w:pStyle w:val="Zpatvlevo"/>
            <w:rPr>
              <w:b/>
            </w:rPr>
          </w:pPr>
          <w:r w:rsidRPr="005328CA">
            <w:rPr>
              <w:b/>
            </w:rPr>
            <w:t xml:space="preserve">Příloha č. </w:t>
          </w:r>
          <w:r>
            <w:rPr>
              <w:b/>
            </w:rPr>
            <w:t>4</w:t>
          </w:r>
        </w:p>
        <w:p w14:paraId="360427E3" w14:textId="60C4FB6A" w:rsidR="00FA1C8A" w:rsidRPr="003462EB" w:rsidRDefault="0031496D" w:rsidP="009626C4">
          <w:pPr>
            <w:pStyle w:val="Zpatvlevo"/>
          </w:pPr>
          <w:r>
            <w:fldChar w:fldCharType="begin"/>
          </w:r>
          <w:r>
            <w:instrText xml:space="preserve"> STYLEREF  _Název_akce  \* MERGEFORMAT </w:instrText>
          </w:r>
          <w:r>
            <w:fldChar w:fldCharType="separate"/>
          </w:r>
          <w:r w:rsidRPr="0031496D">
            <w:rPr>
              <w:bCs/>
              <w:noProof/>
            </w:rPr>
            <w:t>„Rekonstrukce</w:t>
          </w:r>
          <w:r w:rsidRPr="0031496D">
            <w:rPr>
              <w:b/>
              <w:bCs/>
              <w:noProof/>
            </w:rPr>
            <w:t xml:space="preserve"> </w:t>
          </w:r>
          <w:r w:rsidRPr="0031496D">
            <w:rPr>
              <w:bCs/>
              <w:noProof/>
            </w:rPr>
            <w:t xml:space="preserve">traťového </w:t>
          </w:r>
          <w:r>
            <w:rPr>
              <w:noProof/>
            </w:rPr>
            <w:t>úseku Kutná Hora (mimo) – Kolín (mimo)</w:t>
          </w:r>
          <w:r>
            <w:rPr>
              <w:noProof/>
            </w:rPr>
            <w:fldChar w:fldCharType="end"/>
          </w:r>
        </w:p>
        <w:p w14:paraId="587AFAC4" w14:textId="77777777" w:rsidR="00FA1C8A" w:rsidRPr="003462EB" w:rsidRDefault="00FA1C8A" w:rsidP="00402B45">
          <w:pPr>
            <w:pStyle w:val="Zpatvlevo"/>
          </w:pPr>
          <w:r>
            <w:t>Smlouva o dílo na zhotovení DSP+PDPS+AD</w:t>
          </w:r>
        </w:p>
      </w:tc>
    </w:tr>
  </w:tbl>
  <w:p w14:paraId="0A233255" w14:textId="77777777" w:rsidR="00FA1C8A" w:rsidRPr="00402B45" w:rsidRDefault="00FA1C8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12F8E" w14:textId="77777777" w:rsidR="00FA1C8A" w:rsidRDefault="00FA1C8A" w:rsidP="00962258">
      <w:pPr>
        <w:spacing w:after="0" w:line="240" w:lineRule="auto"/>
      </w:pPr>
      <w:r>
        <w:separator/>
      </w:r>
    </w:p>
  </w:footnote>
  <w:footnote w:type="continuationSeparator" w:id="0">
    <w:p w14:paraId="196E7F90" w14:textId="77777777" w:rsidR="00FA1C8A" w:rsidRDefault="00FA1C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A1C8A" w14:paraId="5E84CCEB" w14:textId="77777777" w:rsidTr="00B22106">
      <w:trPr>
        <w:trHeight w:hRule="exact" w:val="936"/>
      </w:trPr>
      <w:tc>
        <w:tcPr>
          <w:tcW w:w="1361" w:type="dxa"/>
          <w:tcMar>
            <w:left w:w="0" w:type="dxa"/>
            <w:right w:w="0" w:type="dxa"/>
          </w:tcMar>
        </w:tcPr>
        <w:p w14:paraId="6307AB80" w14:textId="77777777" w:rsidR="00FA1C8A" w:rsidRPr="00B8518B" w:rsidRDefault="00FA1C8A" w:rsidP="00FC6389">
          <w:pPr>
            <w:pStyle w:val="Zpat"/>
            <w:rPr>
              <w:rStyle w:val="slostrnky"/>
            </w:rPr>
          </w:pPr>
        </w:p>
      </w:tc>
      <w:tc>
        <w:tcPr>
          <w:tcW w:w="3458" w:type="dxa"/>
          <w:shd w:val="clear" w:color="auto" w:fill="auto"/>
          <w:tcMar>
            <w:left w:w="0" w:type="dxa"/>
            <w:right w:w="0" w:type="dxa"/>
          </w:tcMar>
        </w:tcPr>
        <w:p w14:paraId="384B2A43" w14:textId="77777777" w:rsidR="00FA1C8A" w:rsidRDefault="00FA1C8A"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FA1C8A" w:rsidRPr="00D6163D" w:rsidRDefault="00FA1C8A" w:rsidP="00FC6389">
          <w:pPr>
            <w:pStyle w:val="Druhdokumentu"/>
          </w:pPr>
        </w:p>
      </w:tc>
    </w:tr>
    <w:tr w:rsidR="00FA1C8A" w14:paraId="3F7CD5C4" w14:textId="77777777" w:rsidTr="00B22106">
      <w:trPr>
        <w:trHeight w:hRule="exact" w:val="936"/>
      </w:trPr>
      <w:tc>
        <w:tcPr>
          <w:tcW w:w="1361" w:type="dxa"/>
          <w:tcMar>
            <w:left w:w="0" w:type="dxa"/>
            <w:right w:w="0" w:type="dxa"/>
          </w:tcMar>
        </w:tcPr>
        <w:p w14:paraId="27B63036" w14:textId="77777777" w:rsidR="00FA1C8A" w:rsidRPr="00B8518B" w:rsidRDefault="00FA1C8A" w:rsidP="00FC6389">
          <w:pPr>
            <w:pStyle w:val="Zpat"/>
            <w:rPr>
              <w:rStyle w:val="slostrnky"/>
            </w:rPr>
          </w:pPr>
        </w:p>
      </w:tc>
      <w:tc>
        <w:tcPr>
          <w:tcW w:w="3458" w:type="dxa"/>
          <w:shd w:val="clear" w:color="auto" w:fill="auto"/>
          <w:tcMar>
            <w:left w:w="0" w:type="dxa"/>
            <w:right w:w="0" w:type="dxa"/>
          </w:tcMar>
        </w:tcPr>
        <w:p w14:paraId="13643D1E" w14:textId="77777777" w:rsidR="00FA1C8A" w:rsidRDefault="00FA1C8A" w:rsidP="00FC6389">
          <w:pPr>
            <w:pStyle w:val="Zpat"/>
          </w:pPr>
        </w:p>
      </w:tc>
      <w:tc>
        <w:tcPr>
          <w:tcW w:w="5756" w:type="dxa"/>
          <w:shd w:val="clear" w:color="auto" w:fill="auto"/>
          <w:tcMar>
            <w:left w:w="0" w:type="dxa"/>
            <w:right w:w="0" w:type="dxa"/>
          </w:tcMar>
        </w:tcPr>
        <w:p w14:paraId="078975E7" w14:textId="77777777" w:rsidR="00FA1C8A" w:rsidRPr="00D6163D" w:rsidRDefault="00FA1C8A" w:rsidP="00FC6389">
          <w:pPr>
            <w:pStyle w:val="Druhdokumentu"/>
          </w:pPr>
        </w:p>
      </w:tc>
    </w:tr>
  </w:tbl>
  <w:p w14:paraId="3321988B" w14:textId="77777777" w:rsidR="00FA1C8A" w:rsidRPr="00D6163D" w:rsidRDefault="00FA1C8A" w:rsidP="00FC6389">
    <w:pPr>
      <w:pStyle w:val="Zhlav"/>
      <w:rPr>
        <w:sz w:val="8"/>
        <w:szCs w:val="8"/>
      </w:rPr>
    </w:pPr>
  </w:p>
  <w:p w14:paraId="2AE5EC42" w14:textId="77777777" w:rsidR="00FA1C8A" w:rsidRPr="00460660" w:rsidRDefault="00FA1C8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FA1C8A" w:rsidRPr="00D6163D" w:rsidRDefault="00FA1C8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FA1C8A" w:rsidRPr="00D6163D" w:rsidRDefault="00FA1C8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FA1C8A" w:rsidRPr="00D6163D" w:rsidRDefault="00FA1C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FA1C8A" w:rsidRDefault="00FA1C8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FA1C8A" w:rsidRPr="00D6163D" w:rsidRDefault="00FA1C8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FA1C8A" w:rsidRPr="00D6163D" w:rsidRDefault="00FA1C8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FA1C8A" w:rsidRPr="00D6163D" w:rsidRDefault="00FA1C8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FA1C8A" w:rsidRPr="00D6163D" w:rsidRDefault="00FA1C8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FA1C8A" w:rsidRPr="00D6163D" w:rsidRDefault="00FA1C8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FA1C8A" w:rsidRPr="00D6163D" w:rsidRDefault="00FA1C8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FA1C8A" w:rsidRPr="00D6163D" w:rsidRDefault="00FA1C8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7E43A7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D524D40"/>
    <w:multiLevelType w:val="hybridMultilevel"/>
    <w:tmpl w:val="A30EE910"/>
    <w:lvl w:ilvl="0" w:tplc="E1AE94BE">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6" w15:restartNumberingAfterBreak="0">
    <w:nsid w:val="32581F29"/>
    <w:multiLevelType w:val="hybridMultilevel"/>
    <w:tmpl w:val="35B856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0"/>
  </w:num>
  <w:num w:numId="6">
    <w:abstractNumId w:val="7"/>
  </w:num>
  <w:num w:numId="7">
    <w:abstractNumId w:val="10"/>
  </w:num>
  <w:num w:numId="8">
    <w:abstractNumId w:val="11"/>
  </w:num>
  <w:num w:numId="9">
    <w:abstractNumId w:val="0"/>
  </w:num>
  <w:num w:numId="10">
    <w:abstractNumId w:val="2"/>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9"/>
  </w:num>
  <w:num w:numId="18">
    <w:abstractNumId w:val="6"/>
  </w:num>
  <w:num w:numId="19">
    <w:abstractNumId w:val="0"/>
  </w:num>
  <w:num w:numId="20">
    <w:abstractNumId w:val="0"/>
  </w:num>
  <w:num w:numId="21">
    <w:abstractNumId w:val="0"/>
  </w:num>
  <w:num w:numId="22">
    <w:abstractNumId w:val="0"/>
  </w:num>
  <w:num w:numId="23">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brý Michael, Ing.">
    <w15:presenceInfo w15:providerId="AD" w15:userId="S-1-5-21-3656830906-3839017365-80349702-75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50D"/>
    <w:rsid w:val="000048BC"/>
    <w:rsid w:val="00017F3C"/>
    <w:rsid w:val="00020257"/>
    <w:rsid w:val="00031538"/>
    <w:rsid w:val="00041EC8"/>
    <w:rsid w:val="00042EA7"/>
    <w:rsid w:val="0006588D"/>
    <w:rsid w:val="00067A5E"/>
    <w:rsid w:val="00070C32"/>
    <w:rsid w:val="000719BB"/>
    <w:rsid w:val="00072A65"/>
    <w:rsid w:val="00072C1E"/>
    <w:rsid w:val="00073008"/>
    <w:rsid w:val="000740F6"/>
    <w:rsid w:val="00081F90"/>
    <w:rsid w:val="00082F66"/>
    <w:rsid w:val="0008410C"/>
    <w:rsid w:val="000841E0"/>
    <w:rsid w:val="000848EF"/>
    <w:rsid w:val="00096B7F"/>
    <w:rsid w:val="000A7BE6"/>
    <w:rsid w:val="000B0023"/>
    <w:rsid w:val="000B4EB8"/>
    <w:rsid w:val="000B7860"/>
    <w:rsid w:val="000C41F2"/>
    <w:rsid w:val="000C6032"/>
    <w:rsid w:val="000D22C4"/>
    <w:rsid w:val="000D27D1"/>
    <w:rsid w:val="000E1A7F"/>
    <w:rsid w:val="000E2ED0"/>
    <w:rsid w:val="000E6A93"/>
    <w:rsid w:val="000E7CB9"/>
    <w:rsid w:val="000F18F2"/>
    <w:rsid w:val="000F2E05"/>
    <w:rsid w:val="00112864"/>
    <w:rsid w:val="00114472"/>
    <w:rsid w:val="00114988"/>
    <w:rsid w:val="00115069"/>
    <w:rsid w:val="001150F2"/>
    <w:rsid w:val="00124751"/>
    <w:rsid w:val="00130470"/>
    <w:rsid w:val="00130C53"/>
    <w:rsid w:val="00143EC0"/>
    <w:rsid w:val="001656A2"/>
    <w:rsid w:val="00165977"/>
    <w:rsid w:val="00170EC5"/>
    <w:rsid w:val="0017152F"/>
    <w:rsid w:val="0017282C"/>
    <w:rsid w:val="00173F9C"/>
    <w:rsid w:val="001747C1"/>
    <w:rsid w:val="00176567"/>
    <w:rsid w:val="00177D6B"/>
    <w:rsid w:val="0018771B"/>
    <w:rsid w:val="00191F90"/>
    <w:rsid w:val="0019301D"/>
    <w:rsid w:val="001977A2"/>
    <w:rsid w:val="001A2701"/>
    <w:rsid w:val="001A5B98"/>
    <w:rsid w:val="001B4800"/>
    <w:rsid w:val="001B4E74"/>
    <w:rsid w:val="001C61BC"/>
    <w:rsid w:val="001C645F"/>
    <w:rsid w:val="001D60FF"/>
    <w:rsid w:val="001E678E"/>
    <w:rsid w:val="001E711C"/>
    <w:rsid w:val="001F5EC6"/>
    <w:rsid w:val="002038D5"/>
    <w:rsid w:val="002071BB"/>
    <w:rsid w:val="00207DF5"/>
    <w:rsid w:val="002320F1"/>
    <w:rsid w:val="00236D4F"/>
    <w:rsid w:val="00236DCC"/>
    <w:rsid w:val="00240B81"/>
    <w:rsid w:val="002423E1"/>
    <w:rsid w:val="00247CC4"/>
    <w:rsid w:val="00247D01"/>
    <w:rsid w:val="00253CBA"/>
    <w:rsid w:val="00261A5B"/>
    <w:rsid w:val="00262E5B"/>
    <w:rsid w:val="00264215"/>
    <w:rsid w:val="00271DC3"/>
    <w:rsid w:val="00276AFE"/>
    <w:rsid w:val="00277C7C"/>
    <w:rsid w:val="00280028"/>
    <w:rsid w:val="00282E4E"/>
    <w:rsid w:val="00286AD1"/>
    <w:rsid w:val="0029222F"/>
    <w:rsid w:val="002A3B57"/>
    <w:rsid w:val="002A4FFD"/>
    <w:rsid w:val="002A5468"/>
    <w:rsid w:val="002B36A5"/>
    <w:rsid w:val="002C31BF"/>
    <w:rsid w:val="002D11ED"/>
    <w:rsid w:val="002D29F2"/>
    <w:rsid w:val="002D4532"/>
    <w:rsid w:val="002D7FD6"/>
    <w:rsid w:val="002E0CD7"/>
    <w:rsid w:val="002E0CFB"/>
    <w:rsid w:val="002E1771"/>
    <w:rsid w:val="002E5C7B"/>
    <w:rsid w:val="002E6478"/>
    <w:rsid w:val="002F4333"/>
    <w:rsid w:val="002F6C90"/>
    <w:rsid w:val="0030059C"/>
    <w:rsid w:val="00304F89"/>
    <w:rsid w:val="0031496D"/>
    <w:rsid w:val="00315C27"/>
    <w:rsid w:val="0032770E"/>
    <w:rsid w:val="00327EEF"/>
    <w:rsid w:val="0033239F"/>
    <w:rsid w:val="0033304E"/>
    <w:rsid w:val="0033344D"/>
    <w:rsid w:val="00335223"/>
    <w:rsid w:val="0034274B"/>
    <w:rsid w:val="00347085"/>
    <w:rsid w:val="0034719F"/>
    <w:rsid w:val="003500A2"/>
    <w:rsid w:val="00350A35"/>
    <w:rsid w:val="003571D8"/>
    <w:rsid w:val="00357BC6"/>
    <w:rsid w:val="00361422"/>
    <w:rsid w:val="00366E42"/>
    <w:rsid w:val="00370364"/>
    <w:rsid w:val="003739DD"/>
    <w:rsid w:val="0037545D"/>
    <w:rsid w:val="00376B87"/>
    <w:rsid w:val="00377DAB"/>
    <w:rsid w:val="00381EFC"/>
    <w:rsid w:val="00392910"/>
    <w:rsid w:val="00392EB6"/>
    <w:rsid w:val="003956C6"/>
    <w:rsid w:val="003A197F"/>
    <w:rsid w:val="003B5E09"/>
    <w:rsid w:val="003B6739"/>
    <w:rsid w:val="003C0F2C"/>
    <w:rsid w:val="003C33F2"/>
    <w:rsid w:val="003D733B"/>
    <w:rsid w:val="003D756E"/>
    <w:rsid w:val="003E2B9D"/>
    <w:rsid w:val="003E34BE"/>
    <w:rsid w:val="003E420D"/>
    <w:rsid w:val="003E4C13"/>
    <w:rsid w:val="003F5723"/>
    <w:rsid w:val="003F6B0B"/>
    <w:rsid w:val="00400F3F"/>
    <w:rsid w:val="00402B45"/>
    <w:rsid w:val="00406C51"/>
    <w:rsid w:val="004078F3"/>
    <w:rsid w:val="004111E9"/>
    <w:rsid w:val="004146C2"/>
    <w:rsid w:val="00417DF5"/>
    <w:rsid w:val="00427794"/>
    <w:rsid w:val="00433CD6"/>
    <w:rsid w:val="00437993"/>
    <w:rsid w:val="00443525"/>
    <w:rsid w:val="004436EE"/>
    <w:rsid w:val="00450F07"/>
    <w:rsid w:val="00453CD3"/>
    <w:rsid w:val="0046002F"/>
    <w:rsid w:val="00460660"/>
    <w:rsid w:val="00460964"/>
    <w:rsid w:val="00464BA9"/>
    <w:rsid w:val="00466173"/>
    <w:rsid w:val="00467000"/>
    <w:rsid w:val="00470E56"/>
    <w:rsid w:val="00483969"/>
    <w:rsid w:val="00486107"/>
    <w:rsid w:val="00490561"/>
    <w:rsid w:val="00491827"/>
    <w:rsid w:val="004C4399"/>
    <w:rsid w:val="004C787C"/>
    <w:rsid w:val="004D09FB"/>
    <w:rsid w:val="004D7138"/>
    <w:rsid w:val="004E0FA1"/>
    <w:rsid w:val="004E1D1A"/>
    <w:rsid w:val="004E7A1F"/>
    <w:rsid w:val="004F4B9B"/>
    <w:rsid w:val="004F5564"/>
    <w:rsid w:val="004F6003"/>
    <w:rsid w:val="004F703B"/>
    <w:rsid w:val="00502690"/>
    <w:rsid w:val="0050666E"/>
    <w:rsid w:val="00506DE0"/>
    <w:rsid w:val="00511AB9"/>
    <w:rsid w:val="0051458E"/>
    <w:rsid w:val="005168F1"/>
    <w:rsid w:val="00517090"/>
    <w:rsid w:val="005175EE"/>
    <w:rsid w:val="00523BB5"/>
    <w:rsid w:val="00523EA7"/>
    <w:rsid w:val="005328CA"/>
    <w:rsid w:val="00533541"/>
    <w:rsid w:val="005406EB"/>
    <w:rsid w:val="00541324"/>
    <w:rsid w:val="00547A79"/>
    <w:rsid w:val="00551AB5"/>
    <w:rsid w:val="00553375"/>
    <w:rsid w:val="00555884"/>
    <w:rsid w:val="00570648"/>
    <w:rsid w:val="005720B0"/>
    <w:rsid w:val="005722D7"/>
    <w:rsid w:val="005736B7"/>
    <w:rsid w:val="00575E5A"/>
    <w:rsid w:val="00580245"/>
    <w:rsid w:val="005923F7"/>
    <w:rsid w:val="00595995"/>
    <w:rsid w:val="005A150D"/>
    <w:rsid w:val="005A1F44"/>
    <w:rsid w:val="005A3013"/>
    <w:rsid w:val="005A6A8B"/>
    <w:rsid w:val="005B7767"/>
    <w:rsid w:val="005C1A93"/>
    <w:rsid w:val="005D3A62"/>
    <w:rsid w:val="005D3C39"/>
    <w:rsid w:val="005F7A77"/>
    <w:rsid w:val="00601A8C"/>
    <w:rsid w:val="0061068E"/>
    <w:rsid w:val="006115D3"/>
    <w:rsid w:val="00612107"/>
    <w:rsid w:val="006150B7"/>
    <w:rsid w:val="00641D47"/>
    <w:rsid w:val="00643F79"/>
    <w:rsid w:val="00644B90"/>
    <w:rsid w:val="0065600E"/>
    <w:rsid w:val="0065610E"/>
    <w:rsid w:val="00656400"/>
    <w:rsid w:val="00660AD3"/>
    <w:rsid w:val="00663AE6"/>
    <w:rsid w:val="0067039B"/>
    <w:rsid w:val="00671120"/>
    <w:rsid w:val="006776B6"/>
    <w:rsid w:val="00684568"/>
    <w:rsid w:val="006923FD"/>
    <w:rsid w:val="00693150"/>
    <w:rsid w:val="006A5570"/>
    <w:rsid w:val="006A57A4"/>
    <w:rsid w:val="006A67D6"/>
    <w:rsid w:val="006A689C"/>
    <w:rsid w:val="006B3D79"/>
    <w:rsid w:val="006B6FE4"/>
    <w:rsid w:val="006C2343"/>
    <w:rsid w:val="006C3B71"/>
    <w:rsid w:val="006C442A"/>
    <w:rsid w:val="006C5357"/>
    <w:rsid w:val="006D0B31"/>
    <w:rsid w:val="006D3D66"/>
    <w:rsid w:val="006E0578"/>
    <w:rsid w:val="006E0B06"/>
    <w:rsid w:val="006E314D"/>
    <w:rsid w:val="006F56B7"/>
    <w:rsid w:val="006F6E10"/>
    <w:rsid w:val="00700A55"/>
    <w:rsid w:val="00707200"/>
    <w:rsid w:val="00710723"/>
    <w:rsid w:val="007145F3"/>
    <w:rsid w:val="00723ED1"/>
    <w:rsid w:val="007271F6"/>
    <w:rsid w:val="00740AF5"/>
    <w:rsid w:val="00742B84"/>
    <w:rsid w:val="00743525"/>
    <w:rsid w:val="00744076"/>
    <w:rsid w:val="0075096D"/>
    <w:rsid w:val="007541A2"/>
    <w:rsid w:val="00755818"/>
    <w:rsid w:val="00755AD0"/>
    <w:rsid w:val="00760192"/>
    <w:rsid w:val="007616C2"/>
    <w:rsid w:val="0076286B"/>
    <w:rsid w:val="007657D8"/>
    <w:rsid w:val="00766846"/>
    <w:rsid w:val="0077673A"/>
    <w:rsid w:val="007846E1"/>
    <w:rsid w:val="007847D6"/>
    <w:rsid w:val="0078494A"/>
    <w:rsid w:val="00787590"/>
    <w:rsid w:val="007920ED"/>
    <w:rsid w:val="007A5172"/>
    <w:rsid w:val="007A67A0"/>
    <w:rsid w:val="007A6974"/>
    <w:rsid w:val="007B02C9"/>
    <w:rsid w:val="007B570C"/>
    <w:rsid w:val="007C4804"/>
    <w:rsid w:val="007D35BF"/>
    <w:rsid w:val="007E4A6E"/>
    <w:rsid w:val="007F56A7"/>
    <w:rsid w:val="00800851"/>
    <w:rsid w:val="008063CD"/>
    <w:rsid w:val="00806D30"/>
    <w:rsid w:val="00807DD0"/>
    <w:rsid w:val="00820A67"/>
    <w:rsid w:val="00821D01"/>
    <w:rsid w:val="00826B7B"/>
    <w:rsid w:val="0084176C"/>
    <w:rsid w:val="00844B8B"/>
    <w:rsid w:val="00846413"/>
    <w:rsid w:val="00846789"/>
    <w:rsid w:val="0085130B"/>
    <w:rsid w:val="00863CC5"/>
    <w:rsid w:val="00866994"/>
    <w:rsid w:val="008711FA"/>
    <w:rsid w:val="00873D0F"/>
    <w:rsid w:val="00885005"/>
    <w:rsid w:val="0088733A"/>
    <w:rsid w:val="00897796"/>
    <w:rsid w:val="008A3160"/>
    <w:rsid w:val="008A3568"/>
    <w:rsid w:val="008A4D1B"/>
    <w:rsid w:val="008A711A"/>
    <w:rsid w:val="008B64CA"/>
    <w:rsid w:val="008C0322"/>
    <w:rsid w:val="008C50F3"/>
    <w:rsid w:val="008C5A2E"/>
    <w:rsid w:val="008C7AC3"/>
    <w:rsid w:val="008C7EFE"/>
    <w:rsid w:val="008D03B9"/>
    <w:rsid w:val="008D0E57"/>
    <w:rsid w:val="008D30C7"/>
    <w:rsid w:val="008D7E3C"/>
    <w:rsid w:val="008E14BE"/>
    <w:rsid w:val="008E1AFC"/>
    <w:rsid w:val="008E324D"/>
    <w:rsid w:val="008F18D6"/>
    <w:rsid w:val="008F2C9B"/>
    <w:rsid w:val="008F43BE"/>
    <w:rsid w:val="008F797B"/>
    <w:rsid w:val="00904780"/>
    <w:rsid w:val="0090635B"/>
    <w:rsid w:val="0091500F"/>
    <w:rsid w:val="009150E7"/>
    <w:rsid w:val="00916625"/>
    <w:rsid w:val="00916F55"/>
    <w:rsid w:val="00921E3B"/>
    <w:rsid w:val="00922385"/>
    <w:rsid w:val="009223DF"/>
    <w:rsid w:val="009227F1"/>
    <w:rsid w:val="00926437"/>
    <w:rsid w:val="009268C3"/>
    <w:rsid w:val="009318A0"/>
    <w:rsid w:val="00936091"/>
    <w:rsid w:val="00940D8A"/>
    <w:rsid w:val="00945856"/>
    <w:rsid w:val="009566E6"/>
    <w:rsid w:val="00960E25"/>
    <w:rsid w:val="00962258"/>
    <w:rsid w:val="009626C4"/>
    <w:rsid w:val="00964369"/>
    <w:rsid w:val="009678B7"/>
    <w:rsid w:val="00992D9C"/>
    <w:rsid w:val="00996CB8"/>
    <w:rsid w:val="009A1B9C"/>
    <w:rsid w:val="009A4867"/>
    <w:rsid w:val="009A4FE4"/>
    <w:rsid w:val="009B2E97"/>
    <w:rsid w:val="009B30A2"/>
    <w:rsid w:val="009B370D"/>
    <w:rsid w:val="009B4201"/>
    <w:rsid w:val="009B5146"/>
    <w:rsid w:val="009C325E"/>
    <w:rsid w:val="009C418E"/>
    <w:rsid w:val="009C442C"/>
    <w:rsid w:val="009D02DF"/>
    <w:rsid w:val="009D1FF9"/>
    <w:rsid w:val="009D2429"/>
    <w:rsid w:val="009E07F4"/>
    <w:rsid w:val="009F0867"/>
    <w:rsid w:val="009F309B"/>
    <w:rsid w:val="009F33C6"/>
    <w:rsid w:val="009F392E"/>
    <w:rsid w:val="009F4C87"/>
    <w:rsid w:val="009F53C5"/>
    <w:rsid w:val="009F638B"/>
    <w:rsid w:val="00A0740E"/>
    <w:rsid w:val="00A12290"/>
    <w:rsid w:val="00A1360B"/>
    <w:rsid w:val="00A21A01"/>
    <w:rsid w:val="00A50641"/>
    <w:rsid w:val="00A530BF"/>
    <w:rsid w:val="00A6177B"/>
    <w:rsid w:val="00A66136"/>
    <w:rsid w:val="00A707F2"/>
    <w:rsid w:val="00A71189"/>
    <w:rsid w:val="00A7364A"/>
    <w:rsid w:val="00A747C5"/>
    <w:rsid w:val="00A74DCC"/>
    <w:rsid w:val="00A753ED"/>
    <w:rsid w:val="00A75BED"/>
    <w:rsid w:val="00A77512"/>
    <w:rsid w:val="00A836E1"/>
    <w:rsid w:val="00A84AFD"/>
    <w:rsid w:val="00A84D0E"/>
    <w:rsid w:val="00A94351"/>
    <w:rsid w:val="00A94C2F"/>
    <w:rsid w:val="00AA4CBB"/>
    <w:rsid w:val="00AA5F4F"/>
    <w:rsid w:val="00AA65FA"/>
    <w:rsid w:val="00AA7351"/>
    <w:rsid w:val="00AA7AB8"/>
    <w:rsid w:val="00AA7C6A"/>
    <w:rsid w:val="00AC0930"/>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6CA0"/>
    <w:rsid w:val="00B473C2"/>
    <w:rsid w:val="00B5171E"/>
    <w:rsid w:val="00B5431A"/>
    <w:rsid w:val="00B56004"/>
    <w:rsid w:val="00B6272D"/>
    <w:rsid w:val="00B628A9"/>
    <w:rsid w:val="00B63F52"/>
    <w:rsid w:val="00B6658C"/>
    <w:rsid w:val="00B67A51"/>
    <w:rsid w:val="00B7195C"/>
    <w:rsid w:val="00B72613"/>
    <w:rsid w:val="00B72C3C"/>
    <w:rsid w:val="00B75EE1"/>
    <w:rsid w:val="00B77481"/>
    <w:rsid w:val="00B8518B"/>
    <w:rsid w:val="00B92ABC"/>
    <w:rsid w:val="00B97CC3"/>
    <w:rsid w:val="00BA4C88"/>
    <w:rsid w:val="00BA5D63"/>
    <w:rsid w:val="00BB61B2"/>
    <w:rsid w:val="00BC06C4"/>
    <w:rsid w:val="00BC0A82"/>
    <w:rsid w:val="00BC36F2"/>
    <w:rsid w:val="00BC62CB"/>
    <w:rsid w:val="00BD4B75"/>
    <w:rsid w:val="00BD6011"/>
    <w:rsid w:val="00BD6F42"/>
    <w:rsid w:val="00BD7E91"/>
    <w:rsid w:val="00BD7F0D"/>
    <w:rsid w:val="00BE0F61"/>
    <w:rsid w:val="00BE148C"/>
    <w:rsid w:val="00BE23C1"/>
    <w:rsid w:val="00C02D0A"/>
    <w:rsid w:val="00C03A6E"/>
    <w:rsid w:val="00C06A28"/>
    <w:rsid w:val="00C22047"/>
    <w:rsid w:val="00C226C0"/>
    <w:rsid w:val="00C37459"/>
    <w:rsid w:val="00C42FE6"/>
    <w:rsid w:val="00C44853"/>
    <w:rsid w:val="00C44F6A"/>
    <w:rsid w:val="00C45470"/>
    <w:rsid w:val="00C6198E"/>
    <w:rsid w:val="00C62C2E"/>
    <w:rsid w:val="00C638C4"/>
    <w:rsid w:val="00C708EA"/>
    <w:rsid w:val="00C778A5"/>
    <w:rsid w:val="00C8124F"/>
    <w:rsid w:val="00C90504"/>
    <w:rsid w:val="00C95162"/>
    <w:rsid w:val="00C95774"/>
    <w:rsid w:val="00C95FD4"/>
    <w:rsid w:val="00C97592"/>
    <w:rsid w:val="00CA4018"/>
    <w:rsid w:val="00CB2F8A"/>
    <w:rsid w:val="00CB46B8"/>
    <w:rsid w:val="00CB4F6D"/>
    <w:rsid w:val="00CB6A37"/>
    <w:rsid w:val="00CB7684"/>
    <w:rsid w:val="00CC1B50"/>
    <w:rsid w:val="00CC2333"/>
    <w:rsid w:val="00CC7C8F"/>
    <w:rsid w:val="00CD1FC4"/>
    <w:rsid w:val="00CE6822"/>
    <w:rsid w:val="00CF63E7"/>
    <w:rsid w:val="00D007F3"/>
    <w:rsid w:val="00D01608"/>
    <w:rsid w:val="00D034A0"/>
    <w:rsid w:val="00D041C2"/>
    <w:rsid w:val="00D0544F"/>
    <w:rsid w:val="00D108D9"/>
    <w:rsid w:val="00D21061"/>
    <w:rsid w:val="00D23E0E"/>
    <w:rsid w:val="00D317A2"/>
    <w:rsid w:val="00D4108E"/>
    <w:rsid w:val="00D4328E"/>
    <w:rsid w:val="00D43E7F"/>
    <w:rsid w:val="00D5069C"/>
    <w:rsid w:val="00D562DC"/>
    <w:rsid w:val="00D6163D"/>
    <w:rsid w:val="00D831A3"/>
    <w:rsid w:val="00D966CE"/>
    <w:rsid w:val="00D968EB"/>
    <w:rsid w:val="00D97BE3"/>
    <w:rsid w:val="00DA3711"/>
    <w:rsid w:val="00DB1B47"/>
    <w:rsid w:val="00DB3294"/>
    <w:rsid w:val="00DD46F3"/>
    <w:rsid w:val="00DD6B4C"/>
    <w:rsid w:val="00DE56F2"/>
    <w:rsid w:val="00DE5805"/>
    <w:rsid w:val="00DF0CB6"/>
    <w:rsid w:val="00DF116D"/>
    <w:rsid w:val="00DF7F58"/>
    <w:rsid w:val="00E00BFB"/>
    <w:rsid w:val="00E038E0"/>
    <w:rsid w:val="00E10FF2"/>
    <w:rsid w:val="00E12CC5"/>
    <w:rsid w:val="00E13D3A"/>
    <w:rsid w:val="00E14CAF"/>
    <w:rsid w:val="00E16FF7"/>
    <w:rsid w:val="00E21BED"/>
    <w:rsid w:val="00E251FC"/>
    <w:rsid w:val="00E26D68"/>
    <w:rsid w:val="00E32453"/>
    <w:rsid w:val="00E32466"/>
    <w:rsid w:val="00E32F3B"/>
    <w:rsid w:val="00E35301"/>
    <w:rsid w:val="00E40E66"/>
    <w:rsid w:val="00E435EA"/>
    <w:rsid w:val="00E43F26"/>
    <w:rsid w:val="00E44045"/>
    <w:rsid w:val="00E54AD9"/>
    <w:rsid w:val="00E618C4"/>
    <w:rsid w:val="00E63A40"/>
    <w:rsid w:val="00E7415D"/>
    <w:rsid w:val="00E84AF1"/>
    <w:rsid w:val="00E878EE"/>
    <w:rsid w:val="00E901A3"/>
    <w:rsid w:val="00EA585B"/>
    <w:rsid w:val="00EA6EC7"/>
    <w:rsid w:val="00EB0E95"/>
    <w:rsid w:val="00EB104F"/>
    <w:rsid w:val="00EB46E5"/>
    <w:rsid w:val="00EC707C"/>
    <w:rsid w:val="00EC713A"/>
    <w:rsid w:val="00ED0187"/>
    <w:rsid w:val="00ED14BD"/>
    <w:rsid w:val="00ED5FDD"/>
    <w:rsid w:val="00EE0351"/>
    <w:rsid w:val="00EE0DE1"/>
    <w:rsid w:val="00EF59BC"/>
    <w:rsid w:val="00EF7679"/>
    <w:rsid w:val="00F016C7"/>
    <w:rsid w:val="00F035CE"/>
    <w:rsid w:val="00F060B5"/>
    <w:rsid w:val="00F068E6"/>
    <w:rsid w:val="00F12DEC"/>
    <w:rsid w:val="00F1715C"/>
    <w:rsid w:val="00F25BB4"/>
    <w:rsid w:val="00F302A1"/>
    <w:rsid w:val="00F310F8"/>
    <w:rsid w:val="00F3277F"/>
    <w:rsid w:val="00F35939"/>
    <w:rsid w:val="00F422D3"/>
    <w:rsid w:val="00F42DAB"/>
    <w:rsid w:val="00F45607"/>
    <w:rsid w:val="00F4722B"/>
    <w:rsid w:val="00F54432"/>
    <w:rsid w:val="00F568F9"/>
    <w:rsid w:val="00F56B40"/>
    <w:rsid w:val="00F579D3"/>
    <w:rsid w:val="00F659EB"/>
    <w:rsid w:val="00F660DF"/>
    <w:rsid w:val="00F746C8"/>
    <w:rsid w:val="00F762A8"/>
    <w:rsid w:val="00F811FE"/>
    <w:rsid w:val="00F86BA6"/>
    <w:rsid w:val="00F905B1"/>
    <w:rsid w:val="00F95FBD"/>
    <w:rsid w:val="00F9740F"/>
    <w:rsid w:val="00FA1C8A"/>
    <w:rsid w:val="00FA5F70"/>
    <w:rsid w:val="00FA6380"/>
    <w:rsid w:val="00FA63FA"/>
    <w:rsid w:val="00FB17B9"/>
    <w:rsid w:val="00FB4272"/>
    <w:rsid w:val="00FB5781"/>
    <w:rsid w:val="00FB6342"/>
    <w:rsid w:val="00FC6389"/>
    <w:rsid w:val="00FE260A"/>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0.xml"/><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header" Target="header12.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17139"/>
    <w:rsid w:val="0005399B"/>
    <w:rsid w:val="00055C9A"/>
    <w:rsid w:val="00085DA6"/>
    <w:rsid w:val="000A696D"/>
    <w:rsid w:val="00144280"/>
    <w:rsid w:val="001521D1"/>
    <w:rsid w:val="00211039"/>
    <w:rsid w:val="00230C56"/>
    <w:rsid w:val="0024102F"/>
    <w:rsid w:val="00255D94"/>
    <w:rsid w:val="002768A4"/>
    <w:rsid w:val="00282537"/>
    <w:rsid w:val="003C391A"/>
    <w:rsid w:val="004414B4"/>
    <w:rsid w:val="004A3795"/>
    <w:rsid w:val="004D3AEE"/>
    <w:rsid w:val="004E586D"/>
    <w:rsid w:val="005041D0"/>
    <w:rsid w:val="005206DC"/>
    <w:rsid w:val="005508D7"/>
    <w:rsid w:val="00585C34"/>
    <w:rsid w:val="005D7783"/>
    <w:rsid w:val="005E7775"/>
    <w:rsid w:val="00630CAB"/>
    <w:rsid w:val="0066138A"/>
    <w:rsid w:val="00672A34"/>
    <w:rsid w:val="006879FA"/>
    <w:rsid w:val="006B1C1A"/>
    <w:rsid w:val="006B4F75"/>
    <w:rsid w:val="006D1E5A"/>
    <w:rsid w:val="006D375D"/>
    <w:rsid w:val="006E77F8"/>
    <w:rsid w:val="00734C40"/>
    <w:rsid w:val="0073586C"/>
    <w:rsid w:val="00741D1F"/>
    <w:rsid w:val="00746CCF"/>
    <w:rsid w:val="007B2E3F"/>
    <w:rsid w:val="007B4A3C"/>
    <w:rsid w:val="007C214D"/>
    <w:rsid w:val="008122DA"/>
    <w:rsid w:val="00883AF7"/>
    <w:rsid w:val="0088505F"/>
    <w:rsid w:val="008C53AA"/>
    <w:rsid w:val="008F250F"/>
    <w:rsid w:val="009158AD"/>
    <w:rsid w:val="00952278"/>
    <w:rsid w:val="00975AEF"/>
    <w:rsid w:val="00A47CEB"/>
    <w:rsid w:val="00A914CB"/>
    <w:rsid w:val="00AB4821"/>
    <w:rsid w:val="00B84BE2"/>
    <w:rsid w:val="00BA13DB"/>
    <w:rsid w:val="00BE6F01"/>
    <w:rsid w:val="00BE76D2"/>
    <w:rsid w:val="00C1050B"/>
    <w:rsid w:val="00C1092E"/>
    <w:rsid w:val="00C1112E"/>
    <w:rsid w:val="00C742E7"/>
    <w:rsid w:val="00CA2DB7"/>
    <w:rsid w:val="00CA57DB"/>
    <w:rsid w:val="00CD1379"/>
    <w:rsid w:val="00D675D5"/>
    <w:rsid w:val="00D92469"/>
    <w:rsid w:val="00DD3C2D"/>
    <w:rsid w:val="00DE48E0"/>
    <w:rsid w:val="00DE74DC"/>
    <w:rsid w:val="00DF119E"/>
    <w:rsid w:val="00E54CD3"/>
    <w:rsid w:val="00E737DC"/>
    <w:rsid w:val="00F328EE"/>
    <w:rsid w:val="00F715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microsoft.com/sharepoint/v3/fields"/>
    <ds:schemaRef ds:uri="http://schemas.microsoft.com/office/2006/documentManagement/type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D456F3D4-2D84-484A-9B71-3BDEB926A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144</TotalTime>
  <Pages>31</Pages>
  <Words>5265</Words>
  <Characters>31069</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cp:revision>
  <cp:lastPrinted>2022-12-06T08:05:00Z</cp:lastPrinted>
  <dcterms:created xsi:type="dcterms:W3CDTF">2022-11-22T12:14:00Z</dcterms:created>
  <dcterms:modified xsi:type="dcterms:W3CDTF">2022-12-06T08:05:00Z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